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3E1BA" w14:textId="77777777" w:rsidR="00625DFB" w:rsidRPr="0045074E" w:rsidRDefault="00625DFB" w:rsidP="0072556D">
      <w:pPr>
        <w:ind w:left="708" w:hanging="708"/>
        <w:jc w:val="center"/>
        <w:rPr>
          <w:rFonts w:ascii="Arial" w:hAnsi="Arial" w:cs="Arial"/>
          <w:b/>
          <w:bCs/>
          <w:noProof/>
          <w:color w:val="000000"/>
          <w:sz w:val="22"/>
          <w:szCs w:val="22"/>
        </w:rPr>
      </w:pPr>
      <w:r w:rsidRPr="0045074E">
        <w:rPr>
          <w:rFonts w:ascii="Arial" w:hAnsi="Arial" w:cs="Arial"/>
          <w:b/>
          <w:bCs/>
          <w:noProof/>
          <w:color w:val="000000"/>
          <w:sz w:val="22"/>
          <w:szCs w:val="22"/>
        </w:rPr>
        <w:t>INVITACIÓN A PRESENTAR OFERTA MERCANTIL PARA SUMINISTRO DE ENERGÍA Y POTENCIA</w:t>
      </w:r>
    </w:p>
    <w:p w14:paraId="44879B33" w14:textId="77777777" w:rsidR="000A292A" w:rsidRPr="0045074E" w:rsidRDefault="000A292A" w:rsidP="00C27E6C">
      <w:pPr>
        <w:jc w:val="center"/>
        <w:rPr>
          <w:rFonts w:ascii="Arial" w:hAnsi="Arial" w:cs="Arial"/>
          <w:b/>
          <w:bCs/>
          <w:noProof/>
          <w:color w:val="000000"/>
          <w:sz w:val="22"/>
          <w:szCs w:val="22"/>
        </w:rPr>
      </w:pPr>
    </w:p>
    <w:p w14:paraId="2159CC78" w14:textId="77777777" w:rsidR="000A292A" w:rsidRPr="0045074E" w:rsidRDefault="000A292A" w:rsidP="00C27E6C">
      <w:pPr>
        <w:jc w:val="center"/>
        <w:rPr>
          <w:rFonts w:ascii="Arial" w:hAnsi="Arial" w:cs="Arial"/>
          <w:b/>
          <w:bCs/>
          <w:noProof/>
          <w:color w:val="000000"/>
          <w:sz w:val="22"/>
          <w:szCs w:val="22"/>
        </w:rPr>
      </w:pPr>
    </w:p>
    <w:p w14:paraId="0D05E260" w14:textId="77777777" w:rsidR="00625DFB" w:rsidRPr="0045074E" w:rsidRDefault="000A292A" w:rsidP="00C27E6C">
      <w:pPr>
        <w:pStyle w:val="Textoindependiente"/>
        <w:rPr>
          <w:rFonts w:ascii="Arial" w:hAnsi="Arial" w:cs="Arial"/>
          <w:noProof/>
          <w:color w:val="000000"/>
          <w:sz w:val="22"/>
          <w:szCs w:val="22"/>
        </w:rPr>
      </w:pPr>
      <w:r w:rsidRPr="0045074E">
        <w:rPr>
          <w:noProof/>
          <w:snapToGrid/>
          <w:lang w:val="es-CO" w:eastAsia="es-CO"/>
        </w:rPr>
        <w:drawing>
          <wp:inline distT="0" distB="0" distL="0" distR="0" wp14:anchorId="29C05311" wp14:editId="523F6F31">
            <wp:extent cx="2286794" cy="12763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2376" t="42555" r="83032" b="42958"/>
                    <a:stretch/>
                  </pic:blipFill>
                  <pic:spPr bwMode="auto">
                    <a:xfrm>
                      <a:off x="0" y="0"/>
                      <a:ext cx="2292264" cy="1279403"/>
                    </a:xfrm>
                    <a:prstGeom prst="rect">
                      <a:avLst/>
                    </a:prstGeom>
                    <a:ln>
                      <a:noFill/>
                    </a:ln>
                    <a:extLst>
                      <a:ext uri="{53640926-AAD7-44D8-BBD7-CCE9431645EC}">
                        <a14:shadowObscured xmlns:a14="http://schemas.microsoft.com/office/drawing/2010/main"/>
                      </a:ext>
                    </a:extLst>
                  </pic:spPr>
                </pic:pic>
              </a:graphicData>
            </a:graphic>
          </wp:inline>
        </w:drawing>
      </w:r>
    </w:p>
    <w:p w14:paraId="35CA3AFE" w14:textId="77777777" w:rsidR="00625DFB" w:rsidRPr="0045074E" w:rsidRDefault="00625DFB" w:rsidP="00C27E6C">
      <w:pPr>
        <w:pStyle w:val="Textoindependiente"/>
        <w:rPr>
          <w:rFonts w:ascii="Arial" w:hAnsi="Arial" w:cs="Arial"/>
          <w:noProof/>
          <w:color w:val="000000"/>
          <w:sz w:val="22"/>
          <w:szCs w:val="22"/>
        </w:rPr>
      </w:pPr>
    </w:p>
    <w:p w14:paraId="2A45EC01" w14:textId="77777777" w:rsidR="00625DFB" w:rsidRPr="0045074E" w:rsidRDefault="00625DFB" w:rsidP="00C27E6C">
      <w:pPr>
        <w:pStyle w:val="Textoindependiente"/>
        <w:rPr>
          <w:rFonts w:ascii="Arial" w:hAnsi="Arial" w:cs="Arial"/>
          <w:noProof/>
          <w:color w:val="000000"/>
          <w:sz w:val="22"/>
          <w:szCs w:val="22"/>
        </w:rPr>
      </w:pPr>
    </w:p>
    <w:p w14:paraId="577BB203" w14:textId="77777777" w:rsidR="00625DFB" w:rsidRPr="0045074E" w:rsidRDefault="00625DFB" w:rsidP="00C27E6C">
      <w:pPr>
        <w:pStyle w:val="Textoindependiente"/>
        <w:rPr>
          <w:rFonts w:ascii="Arial" w:hAnsi="Arial" w:cs="Arial"/>
          <w:noProof/>
          <w:color w:val="000000"/>
          <w:sz w:val="22"/>
          <w:szCs w:val="22"/>
        </w:rPr>
      </w:pPr>
    </w:p>
    <w:p w14:paraId="3F68FA27" w14:textId="77777777" w:rsidR="00625DFB" w:rsidRPr="0045074E" w:rsidRDefault="00625DFB" w:rsidP="00C27E6C">
      <w:pPr>
        <w:pStyle w:val="Textoindependiente"/>
        <w:rPr>
          <w:rFonts w:ascii="Arial" w:hAnsi="Arial" w:cs="Arial"/>
          <w:noProof/>
          <w:color w:val="000000"/>
          <w:sz w:val="22"/>
          <w:szCs w:val="22"/>
        </w:rPr>
      </w:pPr>
    </w:p>
    <w:p w14:paraId="39517493" w14:textId="77777777" w:rsidR="00625DFB" w:rsidRPr="0045074E" w:rsidRDefault="00625DFB" w:rsidP="00C27E6C">
      <w:pPr>
        <w:pStyle w:val="Textoindependiente"/>
        <w:rPr>
          <w:rFonts w:ascii="Arial" w:hAnsi="Arial" w:cs="Arial"/>
          <w:noProof/>
          <w:color w:val="000000"/>
          <w:sz w:val="22"/>
          <w:szCs w:val="22"/>
        </w:rPr>
      </w:pPr>
      <w:r w:rsidRPr="0045074E">
        <w:rPr>
          <w:rFonts w:ascii="Arial" w:hAnsi="Arial" w:cs="Arial"/>
          <w:noProof/>
          <w:color w:val="000000"/>
          <w:sz w:val="22"/>
          <w:szCs w:val="22"/>
        </w:rPr>
        <w:t>INSTRUCCIONES DE PARTICIPACIÓN DE LA INVITACIÓN A OFRECER</w:t>
      </w:r>
    </w:p>
    <w:p w14:paraId="04F1ED0B" w14:textId="77777777" w:rsidR="00625DFB" w:rsidRPr="0045074E" w:rsidRDefault="00625DFB" w:rsidP="00C27E6C">
      <w:pPr>
        <w:pStyle w:val="Textoindependiente"/>
        <w:rPr>
          <w:rFonts w:ascii="Arial" w:hAnsi="Arial" w:cs="Arial"/>
          <w:noProof/>
          <w:color w:val="000000"/>
          <w:sz w:val="22"/>
          <w:szCs w:val="22"/>
        </w:rPr>
      </w:pPr>
    </w:p>
    <w:p w14:paraId="501F76F8" w14:textId="77777777" w:rsidR="00625DFB" w:rsidRPr="0045074E" w:rsidRDefault="00625DFB" w:rsidP="00C27E6C">
      <w:pPr>
        <w:pStyle w:val="Textoindependiente"/>
        <w:rPr>
          <w:rFonts w:ascii="Arial" w:hAnsi="Arial" w:cs="Arial"/>
          <w:noProof/>
          <w:color w:val="000000"/>
          <w:sz w:val="22"/>
          <w:szCs w:val="22"/>
        </w:rPr>
      </w:pPr>
      <w:r w:rsidRPr="0045074E">
        <w:rPr>
          <w:rFonts w:ascii="Arial" w:hAnsi="Arial" w:cs="Arial"/>
          <w:noProof/>
          <w:color w:val="000000"/>
          <w:sz w:val="22"/>
          <w:szCs w:val="22"/>
        </w:rPr>
        <w:t xml:space="preserve"> INVITACIÓN PÚBLICA </w:t>
      </w:r>
    </w:p>
    <w:p w14:paraId="6223D5DE" w14:textId="23F129E9" w:rsidR="00625DFB" w:rsidRPr="0045074E" w:rsidRDefault="008451DD" w:rsidP="00C27E6C">
      <w:pPr>
        <w:pStyle w:val="Textoindependiente"/>
        <w:rPr>
          <w:rFonts w:ascii="Arial" w:hAnsi="Arial" w:cs="Arial"/>
          <w:noProof/>
          <w:color w:val="000000"/>
          <w:sz w:val="22"/>
          <w:szCs w:val="22"/>
        </w:rPr>
      </w:pPr>
      <w:r w:rsidRPr="0045074E">
        <w:rPr>
          <w:rFonts w:ascii="Arial" w:hAnsi="Arial" w:cs="Arial"/>
          <w:noProof/>
          <w:color w:val="000000"/>
          <w:sz w:val="22"/>
          <w:szCs w:val="22"/>
        </w:rPr>
        <w:fldChar w:fldCharType="begin"/>
      </w:r>
      <w:r w:rsidR="00625DFB" w:rsidRPr="0045074E">
        <w:rPr>
          <w:rFonts w:ascii="Arial" w:hAnsi="Arial" w:cs="Arial"/>
          <w:noProof/>
          <w:color w:val="000000"/>
          <w:sz w:val="22"/>
          <w:szCs w:val="22"/>
        </w:rPr>
        <w:instrText xml:space="preserve"> MERGEFIELD COD03 </w:instrText>
      </w:r>
      <w:r w:rsidRPr="0045074E">
        <w:rPr>
          <w:rFonts w:ascii="Arial" w:hAnsi="Arial" w:cs="Arial"/>
          <w:noProof/>
          <w:color w:val="000000"/>
          <w:sz w:val="22"/>
          <w:szCs w:val="22"/>
        </w:rPr>
        <w:fldChar w:fldCharType="separate"/>
      </w:r>
      <w:r w:rsidR="00890411" w:rsidRPr="0045074E">
        <w:rPr>
          <w:rFonts w:ascii="Arial" w:hAnsi="Arial" w:cs="Arial"/>
          <w:noProof/>
          <w:color w:val="000000"/>
          <w:sz w:val="22"/>
          <w:szCs w:val="22"/>
        </w:rPr>
        <w:t>G</w:t>
      </w:r>
      <w:r w:rsidR="00025425" w:rsidRPr="0045074E">
        <w:rPr>
          <w:rFonts w:ascii="Arial" w:hAnsi="Arial" w:cs="Arial"/>
          <w:noProof/>
          <w:color w:val="000000"/>
          <w:sz w:val="22"/>
          <w:szCs w:val="22"/>
        </w:rPr>
        <w:t>M</w:t>
      </w:r>
      <w:r w:rsidR="00B638F6" w:rsidRPr="0045074E">
        <w:rPr>
          <w:rFonts w:ascii="Arial" w:hAnsi="Arial" w:cs="Arial"/>
          <w:noProof/>
          <w:color w:val="000000"/>
          <w:sz w:val="22"/>
          <w:szCs w:val="22"/>
        </w:rPr>
        <w:t>-1</w:t>
      </w:r>
      <w:r w:rsidR="000A292A" w:rsidRPr="0045074E">
        <w:rPr>
          <w:rFonts w:ascii="Arial" w:hAnsi="Arial" w:cs="Arial"/>
          <w:noProof/>
          <w:color w:val="000000"/>
          <w:sz w:val="22"/>
          <w:szCs w:val="22"/>
        </w:rPr>
        <w:t>9</w:t>
      </w:r>
      <w:r w:rsidR="00B638F6" w:rsidRPr="0045074E">
        <w:rPr>
          <w:rFonts w:ascii="Arial" w:hAnsi="Arial" w:cs="Arial"/>
          <w:noProof/>
          <w:color w:val="000000"/>
          <w:sz w:val="22"/>
          <w:szCs w:val="22"/>
        </w:rPr>
        <w:t>-00</w:t>
      </w:r>
      <w:r w:rsidRPr="0045074E">
        <w:rPr>
          <w:rFonts w:ascii="Arial" w:hAnsi="Arial" w:cs="Arial"/>
          <w:noProof/>
          <w:color w:val="000000"/>
          <w:sz w:val="22"/>
          <w:szCs w:val="22"/>
        </w:rPr>
        <w:fldChar w:fldCharType="end"/>
      </w:r>
      <w:r w:rsidR="00015983">
        <w:rPr>
          <w:rFonts w:ascii="Arial" w:hAnsi="Arial" w:cs="Arial"/>
          <w:noProof/>
          <w:color w:val="000000"/>
          <w:sz w:val="22"/>
          <w:szCs w:val="22"/>
        </w:rPr>
        <w:t>5</w:t>
      </w:r>
    </w:p>
    <w:p w14:paraId="13D09452" w14:textId="77777777" w:rsidR="00625DFB" w:rsidRPr="0045074E" w:rsidRDefault="00625DFB" w:rsidP="00C27E6C">
      <w:pPr>
        <w:pStyle w:val="Textoindependiente"/>
        <w:rPr>
          <w:rFonts w:ascii="Arial" w:hAnsi="Arial" w:cs="Arial"/>
          <w:color w:val="000000"/>
          <w:sz w:val="22"/>
          <w:szCs w:val="22"/>
        </w:rPr>
      </w:pPr>
    </w:p>
    <w:p w14:paraId="43D6CC21" w14:textId="77777777" w:rsidR="00625DFB" w:rsidRPr="0045074E" w:rsidRDefault="00625DFB" w:rsidP="00C27E6C">
      <w:pPr>
        <w:pStyle w:val="Encabezado"/>
        <w:pBdr>
          <w:bottom w:val="single" w:sz="6" w:space="1" w:color="auto"/>
        </w:pBdr>
        <w:jc w:val="center"/>
        <w:rPr>
          <w:rFonts w:ascii="Arial" w:hAnsi="Arial" w:cs="Arial"/>
          <w:b/>
          <w:i/>
          <w:color w:val="000000"/>
          <w:sz w:val="22"/>
          <w:szCs w:val="22"/>
        </w:rPr>
      </w:pPr>
      <w:r w:rsidRPr="0045074E">
        <w:rPr>
          <w:rFonts w:ascii="Arial" w:hAnsi="Arial" w:cs="Arial"/>
          <w:b/>
          <w:i/>
          <w:vanish/>
          <w:color w:val="000000"/>
          <w:sz w:val="22"/>
          <w:szCs w:val="22"/>
        </w:rPr>
        <w:t>_</w:t>
      </w:r>
    </w:p>
    <w:p w14:paraId="2261ECA0" w14:textId="77777777" w:rsidR="00625DFB" w:rsidRPr="0045074E" w:rsidRDefault="00625DFB" w:rsidP="00C27E6C">
      <w:pPr>
        <w:jc w:val="center"/>
        <w:rPr>
          <w:rFonts w:ascii="Arial" w:hAnsi="Arial" w:cs="Arial"/>
          <w:b/>
          <w:color w:val="000000"/>
          <w:sz w:val="22"/>
          <w:szCs w:val="22"/>
        </w:rPr>
      </w:pPr>
    </w:p>
    <w:p w14:paraId="21BF796A" w14:textId="77777777" w:rsidR="000A292A" w:rsidRPr="0045074E" w:rsidRDefault="000A292A" w:rsidP="00C27E6C">
      <w:pPr>
        <w:jc w:val="center"/>
        <w:rPr>
          <w:rFonts w:ascii="Arial" w:hAnsi="Arial" w:cs="Arial"/>
          <w:b/>
          <w:color w:val="000000"/>
          <w:sz w:val="22"/>
          <w:szCs w:val="22"/>
        </w:rPr>
      </w:pPr>
    </w:p>
    <w:p w14:paraId="49A18F54" w14:textId="77777777" w:rsidR="00C239A4" w:rsidRPr="0045074E" w:rsidRDefault="00C239A4" w:rsidP="00CD2850">
      <w:pPr>
        <w:rPr>
          <w:rFonts w:ascii="Arial" w:hAnsi="Arial" w:cs="Arial"/>
          <w:b/>
          <w:color w:val="000000"/>
          <w:sz w:val="22"/>
          <w:szCs w:val="22"/>
        </w:rPr>
      </w:pPr>
      <w:r w:rsidRPr="0045074E">
        <w:rPr>
          <w:rFonts w:ascii="Arial" w:hAnsi="Arial" w:cs="Arial"/>
          <w:b/>
          <w:color w:val="000000"/>
          <w:sz w:val="22"/>
          <w:szCs w:val="22"/>
        </w:rPr>
        <w:t xml:space="preserve">Aprobado Gerencia Legal y Asuntos Corporativos: </w:t>
      </w:r>
      <w:r w:rsidR="000A292A" w:rsidRPr="0045074E">
        <w:rPr>
          <w:rFonts w:ascii="Arial" w:hAnsi="Arial" w:cs="Arial"/>
          <w:b/>
          <w:color w:val="000000"/>
          <w:sz w:val="22"/>
          <w:szCs w:val="22"/>
        </w:rPr>
        <w:t>_</w:t>
      </w:r>
      <w:r w:rsidRPr="0045074E">
        <w:rPr>
          <w:rFonts w:ascii="Arial" w:hAnsi="Arial" w:cs="Arial"/>
          <w:b/>
          <w:color w:val="000000"/>
          <w:sz w:val="22"/>
          <w:szCs w:val="22"/>
        </w:rPr>
        <w:t>____________________________</w:t>
      </w:r>
    </w:p>
    <w:p w14:paraId="56046FB7" w14:textId="77777777" w:rsidR="00C239A4" w:rsidRPr="0045074E" w:rsidRDefault="00C239A4" w:rsidP="00C27E6C">
      <w:pPr>
        <w:jc w:val="right"/>
        <w:rPr>
          <w:rFonts w:ascii="Arial" w:hAnsi="Arial" w:cs="Arial"/>
          <w:b/>
          <w:color w:val="000000"/>
          <w:sz w:val="22"/>
          <w:szCs w:val="22"/>
        </w:rPr>
      </w:pPr>
    </w:p>
    <w:p w14:paraId="033EB665" w14:textId="77777777" w:rsidR="00C239A4" w:rsidRPr="0045074E" w:rsidRDefault="00C239A4" w:rsidP="00C27E6C">
      <w:pPr>
        <w:jc w:val="right"/>
        <w:rPr>
          <w:rFonts w:ascii="Arial" w:hAnsi="Arial" w:cs="Arial"/>
          <w:b/>
          <w:color w:val="000000"/>
          <w:sz w:val="22"/>
          <w:szCs w:val="22"/>
        </w:rPr>
      </w:pPr>
      <w:r w:rsidRPr="0045074E">
        <w:rPr>
          <w:rFonts w:ascii="Arial" w:hAnsi="Arial" w:cs="Arial"/>
          <w:b/>
          <w:color w:val="000000"/>
          <w:sz w:val="22"/>
          <w:szCs w:val="22"/>
        </w:rPr>
        <w:t>Fecha de Aprobación: ________________________________</w:t>
      </w:r>
    </w:p>
    <w:p w14:paraId="17E7FE49" w14:textId="77777777" w:rsidR="00C239A4" w:rsidRPr="0045074E" w:rsidRDefault="00C239A4" w:rsidP="00C27E6C">
      <w:pPr>
        <w:rPr>
          <w:rFonts w:ascii="Arial" w:hAnsi="Arial" w:cs="Arial"/>
          <w:b/>
          <w:color w:val="000000"/>
          <w:sz w:val="22"/>
          <w:szCs w:val="22"/>
        </w:rPr>
      </w:pPr>
    </w:p>
    <w:p w14:paraId="3A12F5D6" w14:textId="77777777" w:rsidR="00C239A4" w:rsidRPr="0045074E" w:rsidRDefault="00C239A4" w:rsidP="00C27E6C">
      <w:pPr>
        <w:jc w:val="right"/>
        <w:rPr>
          <w:rFonts w:ascii="Arial" w:hAnsi="Arial" w:cs="Arial"/>
          <w:b/>
          <w:color w:val="000000"/>
          <w:sz w:val="22"/>
          <w:szCs w:val="22"/>
        </w:rPr>
      </w:pPr>
      <w:r w:rsidRPr="0045074E">
        <w:rPr>
          <w:rFonts w:ascii="Arial" w:hAnsi="Arial" w:cs="Arial"/>
          <w:b/>
          <w:color w:val="000000"/>
          <w:sz w:val="22"/>
          <w:szCs w:val="22"/>
        </w:rPr>
        <w:t>Aprobado Gerencia Market: ________________________________</w:t>
      </w:r>
    </w:p>
    <w:p w14:paraId="046DEFE2" w14:textId="77777777" w:rsidR="00C239A4" w:rsidRPr="0045074E" w:rsidRDefault="00C239A4" w:rsidP="00C27E6C">
      <w:pPr>
        <w:jc w:val="right"/>
        <w:rPr>
          <w:rFonts w:ascii="Arial" w:hAnsi="Arial" w:cs="Arial"/>
          <w:b/>
          <w:color w:val="000000"/>
          <w:sz w:val="22"/>
          <w:szCs w:val="22"/>
        </w:rPr>
      </w:pPr>
    </w:p>
    <w:p w14:paraId="08985C1D" w14:textId="77777777" w:rsidR="00C239A4" w:rsidRPr="0045074E" w:rsidRDefault="00C239A4" w:rsidP="00C27E6C">
      <w:pPr>
        <w:jc w:val="right"/>
        <w:rPr>
          <w:rFonts w:ascii="Arial" w:hAnsi="Arial" w:cs="Arial"/>
          <w:b/>
          <w:color w:val="000000"/>
          <w:sz w:val="22"/>
          <w:szCs w:val="22"/>
        </w:rPr>
      </w:pPr>
      <w:r w:rsidRPr="0045074E">
        <w:rPr>
          <w:rFonts w:ascii="Arial" w:hAnsi="Arial" w:cs="Arial"/>
          <w:b/>
          <w:color w:val="000000"/>
          <w:sz w:val="22"/>
          <w:szCs w:val="22"/>
        </w:rPr>
        <w:t>Fecha de Aprobación: ________________________________</w:t>
      </w:r>
    </w:p>
    <w:p w14:paraId="5812820D" w14:textId="77777777" w:rsidR="00C239A4" w:rsidRPr="0045074E" w:rsidRDefault="00C239A4" w:rsidP="00C27E6C">
      <w:pPr>
        <w:jc w:val="center"/>
        <w:rPr>
          <w:rFonts w:ascii="Arial" w:hAnsi="Arial" w:cs="Arial"/>
          <w:b/>
          <w:i/>
          <w:color w:val="000000"/>
          <w:sz w:val="22"/>
          <w:szCs w:val="22"/>
        </w:rPr>
      </w:pPr>
    </w:p>
    <w:p w14:paraId="59140B6E" w14:textId="77777777" w:rsidR="00C239A4" w:rsidRPr="0045074E" w:rsidRDefault="00C239A4" w:rsidP="00C27E6C">
      <w:pPr>
        <w:jc w:val="center"/>
        <w:rPr>
          <w:rFonts w:ascii="Arial" w:hAnsi="Arial" w:cs="Arial"/>
          <w:b/>
          <w:i/>
          <w:color w:val="000000"/>
          <w:sz w:val="22"/>
          <w:szCs w:val="22"/>
        </w:rPr>
      </w:pPr>
    </w:p>
    <w:p w14:paraId="71076B93" w14:textId="77777777" w:rsidR="00625DFB" w:rsidRPr="0045074E" w:rsidRDefault="00625DFB" w:rsidP="00C27E6C">
      <w:pPr>
        <w:jc w:val="right"/>
        <w:rPr>
          <w:rFonts w:ascii="Arial" w:hAnsi="Arial" w:cs="Arial"/>
          <w:b/>
          <w:color w:val="000000"/>
          <w:sz w:val="22"/>
          <w:szCs w:val="22"/>
        </w:rPr>
      </w:pPr>
    </w:p>
    <w:p w14:paraId="44B6E6D4" w14:textId="77777777" w:rsidR="00625DFB" w:rsidRPr="0045074E" w:rsidRDefault="00625DFB" w:rsidP="00C27E6C">
      <w:pPr>
        <w:jc w:val="center"/>
        <w:rPr>
          <w:rFonts w:ascii="Arial" w:hAnsi="Arial" w:cs="Arial"/>
          <w:b/>
          <w:i/>
          <w:color w:val="000000"/>
          <w:sz w:val="22"/>
          <w:szCs w:val="22"/>
        </w:rPr>
      </w:pPr>
    </w:p>
    <w:p w14:paraId="37C239BE" w14:textId="77777777" w:rsidR="00625DFB" w:rsidRPr="0045074E" w:rsidRDefault="00625DFB" w:rsidP="00C27E6C">
      <w:pPr>
        <w:jc w:val="center"/>
        <w:rPr>
          <w:rFonts w:ascii="Arial" w:hAnsi="Arial" w:cs="Arial"/>
          <w:b/>
          <w:i/>
          <w:color w:val="000000"/>
          <w:sz w:val="22"/>
          <w:szCs w:val="22"/>
        </w:rPr>
      </w:pPr>
    </w:p>
    <w:p w14:paraId="312E08FD" w14:textId="77777777" w:rsidR="00625DFB" w:rsidRPr="0045074E" w:rsidRDefault="00625DFB" w:rsidP="00C27E6C">
      <w:pPr>
        <w:jc w:val="center"/>
        <w:rPr>
          <w:rFonts w:ascii="Arial" w:hAnsi="Arial" w:cs="Arial"/>
          <w:b/>
          <w:i/>
          <w:color w:val="000000"/>
          <w:sz w:val="22"/>
          <w:szCs w:val="22"/>
        </w:rPr>
      </w:pPr>
    </w:p>
    <w:p w14:paraId="4E1B9904" w14:textId="1E44205F" w:rsidR="00625DFB" w:rsidRPr="0045074E" w:rsidRDefault="000B2368" w:rsidP="000B2368">
      <w:pPr>
        <w:tabs>
          <w:tab w:val="center" w:pos="4420"/>
          <w:tab w:val="right" w:pos="8840"/>
        </w:tabs>
        <w:jc w:val="left"/>
        <w:rPr>
          <w:rFonts w:ascii="Arial" w:hAnsi="Arial" w:cs="Arial"/>
          <w:b/>
          <w:i/>
          <w:noProof/>
          <w:color w:val="000000"/>
          <w:sz w:val="22"/>
          <w:szCs w:val="22"/>
          <w:lang w:val="es-ES"/>
        </w:rPr>
      </w:pPr>
      <w:r w:rsidRPr="0045074E">
        <w:rPr>
          <w:rFonts w:ascii="Arial" w:hAnsi="Arial" w:cs="Arial"/>
          <w:b/>
          <w:i/>
          <w:color w:val="000000"/>
          <w:sz w:val="22"/>
          <w:szCs w:val="22"/>
          <w:lang w:val="es-ES"/>
        </w:rPr>
        <w:tab/>
      </w:r>
      <w:r w:rsidR="00625DFB" w:rsidRPr="0045074E">
        <w:rPr>
          <w:rFonts w:ascii="Arial" w:hAnsi="Arial" w:cs="Arial"/>
          <w:b/>
          <w:i/>
          <w:color w:val="000000"/>
          <w:sz w:val="22"/>
          <w:szCs w:val="22"/>
          <w:lang w:val="es-ES"/>
        </w:rPr>
        <w:t xml:space="preserve">Bogotá, D. C., </w:t>
      </w:r>
      <w:r w:rsidR="00B35C3D">
        <w:rPr>
          <w:rFonts w:ascii="Arial" w:hAnsi="Arial" w:cs="Arial"/>
          <w:b/>
          <w:i/>
          <w:color w:val="000000"/>
          <w:sz w:val="22"/>
          <w:szCs w:val="22"/>
          <w:lang w:val="es-ES"/>
        </w:rPr>
        <w:t>Diciembre</w:t>
      </w:r>
      <w:r w:rsidR="00F179BA" w:rsidRPr="0045074E">
        <w:rPr>
          <w:rFonts w:ascii="Arial" w:hAnsi="Arial" w:cs="Arial"/>
          <w:b/>
          <w:i/>
          <w:color w:val="000000"/>
          <w:sz w:val="22"/>
          <w:szCs w:val="22"/>
          <w:lang w:val="es-ES"/>
        </w:rPr>
        <w:t xml:space="preserve"> </w:t>
      </w:r>
      <w:r w:rsidR="004406CE" w:rsidRPr="0045074E">
        <w:rPr>
          <w:rFonts w:ascii="Arial" w:hAnsi="Arial" w:cs="Arial"/>
          <w:b/>
          <w:i/>
          <w:color w:val="000000"/>
          <w:sz w:val="22"/>
          <w:szCs w:val="22"/>
          <w:lang w:val="es-ES"/>
        </w:rPr>
        <w:t>de 201</w:t>
      </w:r>
      <w:r w:rsidR="00F179BA" w:rsidRPr="0045074E">
        <w:rPr>
          <w:rFonts w:ascii="Arial" w:hAnsi="Arial" w:cs="Arial"/>
          <w:b/>
          <w:i/>
          <w:color w:val="000000"/>
          <w:sz w:val="22"/>
          <w:szCs w:val="22"/>
          <w:lang w:val="es-ES"/>
        </w:rPr>
        <w:t>9</w:t>
      </w:r>
      <w:r w:rsidRPr="0045074E">
        <w:rPr>
          <w:rFonts w:ascii="Arial" w:hAnsi="Arial" w:cs="Arial"/>
          <w:b/>
          <w:i/>
          <w:color w:val="000000"/>
          <w:sz w:val="22"/>
          <w:szCs w:val="22"/>
          <w:lang w:val="es-ES"/>
        </w:rPr>
        <w:tab/>
      </w:r>
    </w:p>
    <w:p w14:paraId="13CA16C2" w14:textId="77777777" w:rsidR="00625DFB" w:rsidRPr="0045074E" w:rsidRDefault="00625DFB" w:rsidP="00C27E6C">
      <w:pPr>
        <w:jc w:val="center"/>
        <w:rPr>
          <w:rFonts w:ascii="Arial" w:hAnsi="Arial" w:cs="Arial"/>
          <w:b/>
          <w:i/>
          <w:color w:val="000000"/>
          <w:sz w:val="22"/>
          <w:szCs w:val="22"/>
          <w:lang w:val="es-ES"/>
        </w:rPr>
      </w:pPr>
      <w:r w:rsidRPr="0045074E">
        <w:rPr>
          <w:rFonts w:ascii="Arial" w:hAnsi="Arial" w:cs="Arial"/>
          <w:b/>
          <w:i/>
          <w:noProof/>
          <w:color w:val="000000"/>
          <w:sz w:val="22"/>
          <w:szCs w:val="22"/>
          <w:lang w:val="es-ES"/>
        </w:rPr>
        <w:br w:type="page"/>
      </w:r>
    </w:p>
    <w:p w14:paraId="4AD7BDF5" w14:textId="77777777" w:rsidR="00625DFB" w:rsidRPr="0045074E" w:rsidRDefault="00625DFB" w:rsidP="00C27E6C">
      <w:pPr>
        <w:pBdr>
          <w:bottom w:val="single" w:sz="6" w:space="1" w:color="auto"/>
        </w:pBdr>
        <w:jc w:val="center"/>
        <w:rPr>
          <w:rFonts w:ascii="Arial" w:hAnsi="Arial" w:cs="Arial"/>
          <w:b/>
          <w:i/>
          <w:color w:val="000000"/>
          <w:sz w:val="22"/>
          <w:szCs w:val="22"/>
        </w:rPr>
      </w:pPr>
      <w:r w:rsidRPr="0045074E">
        <w:rPr>
          <w:rFonts w:ascii="Arial" w:hAnsi="Arial" w:cs="Arial"/>
          <w:b/>
          <w:i/>
          <w:color w:val="000000"/>
          <w:sz w:val="22"/>
          <w:szCs w:val="22"/>
        </w:rPr>
        <w:lastRenderedPageBreak/>
        <w:t>CONTENIDO</w:t>
      </w:r>
    </w:p>
    <w:p w14:paraId="519F43A8" w14:textId="38F7E6A5" w:rsidR="003D0CF8" w:rsidRDefault="008451DD">
      <w:pPr>
        <w:pStyle w:val="TDC1"/>
        <w:rPr>
          <w:rFonts w:asciiTheme="minorHAnsi" w:eastAsiaTheme="minorEastAsia" w:hAnsiTheme="minorHAnsi" w:cstheme="minorBidi"/>
          <w:caps w:val="0"/>
          <w:noProof/>
          <w:snapToGrid/>
          <w:sz w:val="22"/>
          <w:szCs w:val="22"/>
          <w:lang w:val="es-CO" w:eastAsia="es-CO"/>
        </w:rPr>
      </w:pPr>
      <w:r w:rsidRPr="0045074E">
        <w:rPr>
          <w:rFonts w:ascii="Arial" w:hAnsi="Arial" w:cs="Arial"/>
          <w:color w:val="000000"/>
          <w:sz w:val="22"/>
          <w:szCs w:val="22"/>
          <w:lang w:val="es-ES"/>
        </w:rPr>
        <w:fldChar w:fldCharType="begin"/>
      </w:r>
      <w:r w:rsidR="00AC5C23" w:rsidRPr="0045074E">
        <w:rPr>
          <w:rFonts w:ascii="Arial" w:hAnsi="Arial" w:cs="Arial"/>
          <w:color w:val="000000"/>
          <w:sz w:val="22"/>
          <w:szCs w:val="22"/>
          <w:lang w:val="es-ES"/>
        </w:rPr>
        <w:instrText xml:space="preserve"> TOC \o "1-3" \h \z \u </w:instrText>
      </w:r>
      <w:r w:rsidRPr="0045074E">
        <w:rPr>
          <w:rFonts w:ascii="Arial" w:hAnsi="Arial" w:cs="Arial"/>
          <w:color w:val="000000"/>
          <w:sz w:val="22"/>
          <w:szCs w:val="22"/>
          <w:lang w:val="es-ES"/>
        </w:rPr>
        <w:fldChar w:fldCharType="separate"/>
      </w:r>
      <w:hyperlink w:anchor="_Toc2009987" w:history="1">
        <w:r w:rsidR="003D0CF8" w:rsidRPr="00B70070">
          <w:rPr>
            <w:rStyle w:val="Hipervnculo"/>
            <w:rFonts w:ascii="Arial" w:hAnsi="Arial" w:cs="Arial"/>
            <w:noProof/>
          </w:rPr>
          <w:t>1.</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INSTRUCCIONES GENERALES Y REQUISITOS</w:t>
        </w:r>
        <w:r w:rsidR="003D0CF8">
          <w:rPr>
            <w:noProof/>
            <w:webHidden/>
          </w:rPr>
          <w:tab/>
        </w:r>
        <w:r w:rsidR="003D0CF8">
          <w:rPr>
            <w:noProof/>
            <w:webHidden/>
          </w:rPr>
          <w:fldChar w:fldCharType="begin"/>
        </w:r>
        <w:r w:rsidR="003D0CF8">
          <w:rPr>
            <w:noProof/>
            <w:webHidden/>
          </w:rPr>
          <w:instrText xml:space="preserve"> PAGEREF _Toc2009987 \h </w:instrText>
        </w:r>
        <w:r w:rsidR="003D0CF8">
          <w:rPr>
            <w:noProof/>
            <w:webHidden/>
          </w:rPr>
        </w:r>
        <w:r w:rsidR="003D0CF8">
          <w:rPr>
            <w:noProof/>
            <w:webHidden/>
          </w:rPr>
          <w:fldChar w:fldCharType="separate"/>
        </w:r>
        <w:r w:rsidR="00E135F9">
          <w:rPr>
            <w:noProof/>
            <w:webHidden/>
          </w:rPr>
          <w:t>4</w:t>
        </w:r>
        <w:r w:rsidR="003D0CF8">
          <w:rPr>
            <w:noProof/>
            <w:webHidden/>
          </w:rPr>
          <w:fldChar w:fldCharType="end"/>
        </w:r>
      </w:hyperlink>
    </w:p>
    <w:p w14:paraId="65F37432" w14:textId="57EE986E"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09988" w:history="1">
        <w:r w:rsidR="003D0CF8" w:rsidRPr="00B70070">
          <w:rPr>
            <w:rStyle w:val="Hipervnculo"/>
            <w:rFonts w:ascii="Arial" w:hAnsi="Arial" w:cs="Arial"/>
            <w:noProof/>
          </w:rPr>
          <w:t>1.1</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OBJETO DE LA INVITACIÓN A OFRECER</w:t>
        </w:r>
        <w:r w:rsidR="003D0CF8">
          <w:rPr>
            <w:noProof/>
            <w:webHidden/>
          </w:rPr>
          <w:tab/>
        </w:r>
        <w:r w:rsidR="003D0CF8">
          <w:rPr>
            <w:noProof/>
            <w:webHidden/>
          </w:rPr>
          <w:fldChar w:fldCharType="begin"/>
        </w:r>
        <w:r w:rsidR="003D0CF8">
          <w:rPr>
            <w:noProof/>
            <w:webHidden/>
          </w:rPr>
          <w:instrText xml:space="preserve"> PAGEREF _Toc2009988 \h </w:instrText>
        </w:r>
        <w:r w:rsidR="003D0CF8">
          <w:rPr>
            <w:noProof/>
            <w:webHidden/>
          </w:rPr>
        </w:r>
        <w:r w:rsidR="003D0CF8">
          <w:rPr>
            <w:noProof/>
            <w:webHidden/>
          </w:rPr>
          <w:fldChar w:fldCharType="separate"/>
        </w:r>
        <w:r w:rsidR="00E135F9">
          <w:rPr>
            <w:noProof/>
            <w:webHidden/>
          </w:rPr>
          <w:t>4</w:t>
        </w:r>
        <w:r w:rsidR="003D0CF8">
          <w:rPr>
            <w:noProof/>
            <w:webHidden/>
          </w:rPr>
          <w:fldChar w:fldCharType="end"/>
        </w:r>
      </w:hyperlink>
    </w:p>
    <w:p w14:paraId="47BD9F25" w14:textId="677D68F6"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09989" w:history="1">
        <w:r w:rsidR="003D0CF8" w:rsidRPr="00B70070">
          <w:rPr>
            <w:rStyle w:val="Hipervnculo"/>
            <w:rFonts w:ascii="Arial" w:hAnsi="Arial" w:cs="Arial"/>
            <w:noProof/>
          </w:rPr>
          <w:t>1.2</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NATURALEZA DE LA PRESENTE invitación a ofrecer</w:t>
        </w:r>
        <w:r w:rsidR="003D0CF8">
          <w:rPr>
            <w:noProof/>
            <w:webHidden/>
          </w:rPr>
          <w:tab/>
        </w:r>
        <w:r w:rsidR="003D0CF8">
          <w:rPr>
            <w:noProof/>
            <w:webHidden/>
          </w:rPr>
          <w:fldChar w:fldCharType="begin"/>
        </w:r>
        <w:r w:rsidR="003D0CF8">
          <w:rPr>
            <w:noProof/>
            <w:webHidden/>
          </w:rPr>
          <w:instrText xml:space="preserve"> PAGEREF _Toc2009989 \h </w:instrText>
        </w:r>
        <w:r w:rsidR="003D0CF8">
          <w:rPr>
            <w:noProof/>
            <w:webHidden/>
          </w:rPr>
        </w:r>
        <w:r w:rsidR="003D0CF8">
          <w:rPr>
            <w:noProof/>
            <w:webHidden/>
          </w:rPr>
          <w:fldChar w:fldCharType="separate"/>
        </w:r>
        <w:r w:rsidR="00E135F9">
          <w:rPr>
            <w:noProof/>
            <w:webHidden/>
          </w:rPr>
          <w:t>4</w:t>
        </w:r>
        <w:r w:rsidR="003D0CF8">
          <w:rPr>
            <w:noProof/>
            <w:webHidden/>
          </w:rPr>
          <w:fldChar w:fldCharType="end"/>
        </w:r>
      </w:hyperlink>
    </w:p>
    <w:p w14:paraId="508F2761" w14:textId="5149EF59"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09990" w:history="1">
        <w:r w:rsidR="003D0CF8" w:rsidRPr="00B70070">
          <w:rPr>
            <w:rStyle w:val="Hipervnculo"/>
            <w:rFonts w:ascii="Arial" w:hAnsi="Arial" w:cs="Arial"/>
            <w:noProof/>
          </w:rPr>
          <w:t>1.3</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RÉGIMEN JURÍDICO</w:t>
        </w:r>
        <w:r w:rsidR="003D0CF8">
          <w:rPr>
            <w:noProof/>
            <w:webHidden/>
          </w:rPr>
          <w:tab/>
        </w:r>
        <w:r w:rsidR="003D0CF8">
          <w:rPr>
            <w:noProof/>
            <w:webHidden/>
          </w:rPr>
          <w:fldChar w:fldCharType="begin"/>
        </w:r>
        <w:r w:rsidR="003D0CF8">
          <w:rPr>
            <w:noProof/>
            <w:webHidden/>
          </w:rPr>
          <w:instrText xml:space="preserve"> PAGEREF _Toc2009990 \h </w:instrText>
        </w:r>
        <w:r w:rsidR="003D0CF8">
          <w:rPr>
            <w:noProof/>
            <w:webHidden/>
          </w:rPr>
        </w:r>
        <w:r w:rsidR="003D0CF8">
          <w:rPr>
            <w:noProof/>
            <w:webHidden/>
          </w:rPr>
          <w:fldChar w:fldCharType="separate"/>
        </w:r>
        <w:r w:rsidR="00E135F9">
          <w:rPr>
            <w:noProof/>
            <w:webHidden/>
          </w:rPr>
          <w:t>4</w:t>
        </w:r>
        <w:r w:rsidR="003D0CF8">
          <w:rPr>
            <w:noProof/>
            <w:webHidden/>
          </w:rPr>
          <w:fldChar w:fldCharType="end"/>
        </w:r>
      </w:hyperlink>
    </w:p>
    <w:p w14:paraId="1EE6A562" w14:textId="13FC5535"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09991" w:history="1">
        <w:r w:rsidR="003D0CF8" w:rsidRPr="00B70070">
          <w:rPr>
            <w:rStyle w:val="Hipervnculo"/>
            <w:rFonts w:ascii="Arial" w:hAnsi="Arial" w:cs="Arial"/>
            <w:noProof/>
          </w:rPr>
          <w:t>1.4</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DOCUMENTOS DE LA INVITACIÓN</w:t>
        </w:r>
        <w:r w:rsidR="003D0CF8">
          <w:rPr>
            <w:noProof/>
            <w:webHidden/>
          </w:rPr>
          <w:tab/>
        </w:r>
        <w:r w:rsidR="003D0CF8">
          <w:rPr>
            <w:noProof/>
            <w:webHidden/>
          </w:rPr>
          <w:fldChar w:fldCharType="begin"/>
        </w:r>
        <w:r w:rsidR="003D0CF8">
          <w:rPr>
            <w:noProof/>
            <w:webHidden/>
          </w:rPr>
          <w:instrText xml:space="preserve"> PAGEREF _Toc2009991 \h </w:instrText>
        </w:r>
        <w:r w:rsidR="003D0CF8">
          <w:rPr>
            <w:noProof/>
            <w:webHidden/>
          </w:rPr>
        </w:r>
        <w:r w:rsidR="003D0CF8">
          <w:rPr>
            <w:noProof/>
            <w:webHidden/>
          </w:rPr>
          <w:fldChar w:fldCharType="separate"/>
        </w:r>
        <w:r w:rsidR="00E135F9">
          <w:rPr>
            <w:noProof/>
            <w:webHidden/>
          </w:rPr>
          <w:t>4</w:t>
        </w:r>
        <w:r w:rsidR="003D0CF8">
          <w:rPr>
            <w:noProof/>
            <w:webHidden/>
          </w:rPr>
          <w:fldChar w:fldCharType="end"/>
        </w:r>
      </w:hyperlink>
    </w:p>
    <w:p w14:paraId="11635EB8" w14:textId="6844EF96"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09992" w:history="1">
        <w:r w:rsidR="003D0CF8" w:rsidRPr="00B70070">
          <w:rPr>
            <w:rStyle w:val="Hipervnculo"/>
            <w:rFonts w:ascii="Arial" w:hAnsi="Arial" w:cs="Arial"/>
            <w:noProof/>
          </w:rPr>
          <w:t>1.5</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PRECIO DEL DOCUMENTO CON Las INSTRUCCIONES DE PARTICIPACIÓN</w:t>
        </w:r>
        <w:r w:rsidR="003D0CF8">
          <w:rPr>
            <w:noProof/>
            <w:webHidden/>
          </w:rPr>
          <w:tab/>
        </w:r>
        <w:r w:rsidR="003D0CF8">
          <w:rPr>
            <w:noProof/>
            <w:webHidden/>
          </w:rPr>
          <w:fldChar w:fldCharType="begin"/>
        </w:r>
        <w:r w:rsidR="003D0CF8">
          <w:rPr>
            <w:noProof/>
            <w:webHidden/>
          </w:rPr>
          <w:instrText xml:space="preserve"> PAGEREF _Toc2009992 \h </w:instrText>
        </w:r>
        <w:r w:rsidR="003D0CF8">
          <w:rPr>
            <w:noProof/>
            <w:webHidden/>
          </w:rPr>
        </w:r>
        <w:r w:rsidR="003D0CF8">
          <w:rPr>
            <w:noProof/>
            <w:webHidden/>
          </w:rPr>
          <w:fldChar w:fldCharType="separate"/>
        </w:r>
        <w:r w:rsidR="00E135F9">
          <w:rPr>
            <w:noProof/>
            <w:webHidden/>
          </w:rPr>
          <w:t>4</w:t>
        </w:r>
        <w:r w:rsidR="003D0CF8">
          <w:rPr>
            <w:noProof/>
            <w:webHidden/>
          </w:rPr>
          <w:fldChar w:fldCharType="end"/>
        </w:r>
      </w:hyperlink>
    </w:p>
    <w:p w14:paraId="2C358293" w14:textId="4D83054D"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09993" w:history="1">
        <w:r w:rsidR="003D0CF8" w:rsidRPr="00B70070">
          <w:rPr>
            <w:rStyle w:val="Hipervnculo"/>
            <w:rFonts w:ascii="Arial" w:hAnsi="Arial" w:cs="Arial"/>
            <w:noProof/>
          </w:rPr>
          <w:t>1.6</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PLAZO PARA LA PRESENTACIÓN DE las ofertas</w:t>
        </w:r>
        <w:r w:rsidR="003D0CF8">
          <w:rPr>
            <w:noProof/>
            <w:webHidden/>
          </w:rPr>
          <w:tab/>
        </w:r>
        <w:r w:rsidR="003D0CF8">
          <w:rPr>
            <w:noProof/>
            <w:webHidden/>
          </w:rPr>
          <w:fldChar w:fldCharType="begin"/>
        </w:r>
        <w:r w:rsidR="003D0CF8">
          <w:rPr>
            <w:noProof/>
            <w:webHidden/>
          </w:rPr>
          <w:instrText xml:space="preserve"> PAGEREF _Toc2009993 \h </w:instrText>
        </w:r>
        <w:r w:rsidR="003D0CF8">
          <w:rPr>
            <w:noProof/>
            <w:webHidden/>
          </w:rPr>
        </w:r>
        <w:r w:rsidR="003D0CF8">
          <w:rPr>
            <w:noProof/>
            <w:webHidden/>
          </w:rPr>
          <w:fldChar w:fldCharType="separate"/>
        </w:r>
        <w:r w:rsidR="00E135F9">
          <w:rPr>
            <w:noProof/>
            <w:webHidden/>
          </w:rPr>
          <w:t>5</w:t>
        </w:r>
        <w:r w:rsidR="003D0CF8">
          <w:rPr>
            <w:noProof/>
            <w:webHidden/>
          </w:rPr>
          <w:fldChar w:fldCharType="end"/>
        </w:r>
      </w:hyperlink>
    </w:p>
    <w:p w14:paraId="1BDF110E" w14:textId="66ADFA2D"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09994" w:history="1">
        <w:r w:rsidR="003D0CF8" w:rsidRPr="00B70070">
          <w:rPr>
            <w:rStyle w:val="Hipervnculo"/>
            <w:rFonts w:ascii="Arial" w:hAnsi="Arial" w:cs="Arial"/>
            <w:noProof/>
          </w:rPr>
          <w:t>1.7</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OFERENTES</w:t>
        </w:r>
        <w:r w:rsidR="003D0CF8">
          <w:rPr>
            <w:noProof/>
            <w:webHidden/>
          </w:rPr>
          <w:tab/>
        </w:r>
        <w:r w:rsidR="003D0CF8">
          <w:rPr>
            <w:noProof/>
            <w:webHidden/>
          </w:rPr>
          <w:fldChar w:fldCharType="begin"/>
        </w:r>
        <w:r w:rsidR="003D0CF8">
          <w:rPr>
            <w:noProof/>
            <w:webHidden/>
          </w:rPr>
          <w:instrText xml:space="preserve"> PAGEREF _Toc2009994 \h </w:instrText>
        </w:r>
        <w:r w:rsidR="003D0CF8">
          <w:rPr>
            <w:noProof/>
            <w:webHidden/>
          </w:rPr>
        </w:r>
        <w:r w:rsidR="003D0CF8">
          <w:rPr>
            <w:noProof/>
            <w:webHidden/>
          </w:rPr>
          <w:fldChar w:fldCharType="separate"/>
        </w:r>
        <w:r w:rsidR="00E135F9">
          <w:rPr>
            <w:noProof/>
            <w:webHidden/>
          </w:rPr>
          <w:t>5</w:t>
        </w:r>
        <w:r w:rsidR="003D0CF8">
          <w:rPr>
            <w:noProof/>
            <w:webHidden/>
          </w:rPr>
          <w:fldChar w:fldCharType="end"/>
        </w:r>
      </w:hyperlink>
    </w:p>
    <w:p w14:paraId="579DFCC8" w14:textId="731260E5" w:rsidR="003D0CF8" w:rsidRDefault="00C72163">
      <w:pPr>
        <w:pStyle w:val="TDC3"/>
        <w:tabs>
          <w:tab w:val="left" w:pos="1320"/>
        </w:tabs>
        <w:rPr>
          <w:rFonts w:asciiTheme="minorHAnsi" w:eastAsiaTheme="minorEastAsia" w:hAnsiTheme="minorHAnsi" w:cstheme="minorBidi"/>
          <w:noProof/>
          <w:snapToGrid/>
          <w:sz w:val="22"/>
          <w:szCs w:val="22"/>
          <w:lang w:val="es-CO" w:eastAsia="es-CO"/>
        </w:rPr>
      </w:pPr>
      <w:hyperlink w:anchor="_Toc2009995" w:history="1">
        <w:r w:rsidR="003D0CF8" w:rsidRPr="00B70070">
          <w:rPr>
            <w:rStyle w:val="Hipervnculo"/>
            <w:rFonts w:ascii="Arial" w:hAnsi="Arial" w:cs="Arial"/>
            <w:noProof/>
          </w:rPr>
          <w:t>1.7.1</w:t>
        </w:r>
        <w:r w:rsidR="003D0CF8">
          <w:rPr>
            <w:rFonts w:asciiTheme="minorHAnsi" w:eastAsiaTheme="minorEastAsia" w:hAnsiTheme="minorHAnsi" w:cstheme="minorBidi"/>
            <w:noProof/>
            <w:snapToGrid/>
            <w:sz w:val="22"/>
            <w:szCs w:val="22"/>
            <w:lang w:val="es-CO" w:eastAsia="es-CO"/>
          </w:rPr>
          <w:tab/>
        </w:r>
        <w:r w:rsidR="003D0CF8" w:rsidRPr="00B70070">
          <w:rPr>
            <w:rStyle w:val="Hipervnculo"/>
            <w:rFonts w:ascii="Arial" w:hAnsi="Arial" w:cs="Arial"/>
            <w:noProof/>
          </w:rPr>
          <w:t>Existencia, Capacidad y Representación</w:t>
        </w:r>
        <w:r w:rsidR="003D0CF8">
          <w:rPr>
            <w:noProof/>
            <w:webHidden/>
          </w:rPr>
          <w:tab/>
        </w:r>
        <w:r w:rsidR="003D0CF8">
          <w:rPr>
            <w:noProof/>
            <w:webHidden/>
          </w:rPr>
          <w:fldChar w:fldCharType="begin"/>
        </w:r>
        <w:r w:rsidR="003D0CF8">
          <w:rPr>
            <w:noProof/>
            <w:webHidden/>
          </w:rPr>
          <w:instrText xml:space="preserve"> PAGEREF _Toc2009995 \h </w:instrText>
        </w:r>
        <w:r w:rsidR="003D0CF8">
          <w:rPr>
            <w:noProof/>
            <w:webHidden/>
          </w:rPr>
        </w:r>
        <w:r w:rsidR="003D0CF8">
          <w:rPr>
            <w:noProof/>
            <w:webHidden/>
          </w:rPr>
          <w:fldChar w:fldCharType="separate"/>
        </w:r>
        <w:r w:rsidR="00E135F9">
          <w:rPr>
            <w:noProof/>
            <w:webHidden/>
          </w:rPr>
          <w:t>5</w:t>
        </w:r>
        <w:r w:rsidR="003D0CF8">
          <w:rPr>
            <w:noProof/>
            <w:webHidden/>
          </w:rPr>
          <w:fldChar w:fldCharType="end"/>
        </w:r>
      </w:hyperlink>
    </w:p>
    <w:p w14:paraId="62F7756C" w14:textId="0B1B8764" w:rsidR="003D0CF8" w:rsidRDefault="00C72163">
      <w:pPr>
        <w:pStyle w:val="TDC3"/>
        <w:tabs>
          <w:tab w:val="left" w:pos="1320"/>
        </w:tabs>
        <w:rPr>
          <w:rFonts w:asciiTheme="minorHAnsi" w:eastAsiaTheme="minorEastAsia" w:hAnsiTheme="minorHAnsi" w:cstheme="minorBidi"/>
          <w:noProof/>
          <w:snapToGrid/>
          <w:sz w:val="22"/>
          <w:szCs w:val="22"/>
          <w:lang w:val="es-CO" w:eastAsia="es-CO"/>
        </w:rPr>
      </w:pPr>
      <w:hyperlink w:anchor="_Toc2009996" w:history="1">
        <w:r w:rsidR="003D0CF8" w:rsidRPr="00B70070">
          <w:rPr>
            <w:rStyle w:val="Hipervnculo"/>
            <w:rFonts w:ascii="Arial" w:hAnsi="Arial" w:cs="Arial"/>
            <w:noProof/>
          </w:rPr>
          <w:t>1.7.2</w:t>
        </w:r>
        <w:r w:rsidR="003D0CF8">
          <w:rPr>
            <w:rFonts w:asciiTheme="minorHAnsi" w:eastAsiaTheme="minorEastAsia" w:hAnsiTheme="minorHAnsi" w:cstheme="minorBidi"/>
            <w:noProof/>
            <w:snapToGrid/>
            <w:sz w:val="22"/>
            <w:szCs w:val="22"/>
            <w:lang w:val="es-CO" w:eastAsia="es-CO"/>
          </w:rPr>
          <w:tab/>
        </w:r>
        <w:r w:rsidR="003D0CF8" w:rsidRPr="00B70070">
          <w:rPr>
            <w:rStyle w:val="Hipervnculo"/>
            <w:rFonts w:ascii="Arial" w:hAnsi="Arial" w:cs="Arial"/>
            <w:noProof/>
          </w:rPr>
          <w:t>Vigencia de las Personas Jurídicas</w:t>
        </w:r>
        <w:r w:rsidR="003D0CF8">
          <w:rPr>
            <w:noProof/>
            <w:webHidden/>
          </w:rPr>
          <w:tab/>
        </w:r>
        <w:r w:rsidR="003D0CF8">
          <w:rPr>
            <w:noProof/>
            <w:webHidden/>
          </w:rPr>
          <w:fldChar w:fldCharType="begin"/>
        </w:r>
        <w:r w:rsidR="003D0CF8">
          <w:rPr>
            <w:noProof/>
            <w:webHidden/>
          </w:rPr>
          <w:instrText xml:space="preserve"> PAGEREF _Toc2009996 \h </w:instrText>
        </w:r>
        <w:r w:rsidR="003D0CF8">
          <w:rPr>
            <w:noProof/>
            <w:webHidden/>
          </w:rPr>
        </w:r>
        <w:r w:rsidR="003D0CF8">
          <w:rPr>
            <w:noProof/>
            <w:webHidden/>
          </w:rPr>
          <w:fldChar w:fldCharType="separate"/>
        </w:r>
        <w:r w:rsidR="00E135F9">
          <w:rPr>
            <w:noProof/>
            <w:webHidden/>
          </w:rPr>
          <w:t>6</w:t>
        </w:r>
        <w:r w:rsidR="003D0CF8">
          <w:rPr>
            <w:noProof/>
            <w:webHidden/>
          </w:rPr>
          <w:fldChar w:fldCharType="end"/>
        </w:r>
      </w:hyperlink>
    </w:p>
    <w:p w14:paraId="4A60983C" w14:textId="55201B23"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09997" w:history="1">
        <w:r w:rsidR="003D0CF8" w:rsidRPr="00B70070">
          <w:rPr>
            <w:rStyle w:val="Hipervnculo"/>
            <w:rFonts w:ascii="Arial" w:hAnsi="Arial" w:cs="Arial"/>
            <w:noProof/>
          </w:rPr>
          <w:t>1.8</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OFERtas Parciales</w:t>
        </w:r>
        <w:r w:rsidR="003D0CF8">
          <w:rPr>
            <w:noProof/>
            <w:webHidden/>
          </w:rPr>
          <w:tab/>
        </w:r>
        <w:r w:rsidR="003D0CF8">
          <w:rPr>
            <w:noProof/>
            <w:webHidden/>
          </w:rPr>
          <w:fldChar w:fldCharType="begin"/>
        </w:r>
        <w:r w:rsidR="003D0CF8">
          <w:rPr>
            <w:noProof/>
            <w:webHidden/>
          </w:rPr>
          <w:instrText xml:space="preserve"> PAGEREF _Toc2009997 \h </w:instrText>
        </w:r>
        <w:r w:rsidR="003D0CF8">
          <w:rPr>
            <w:noProof/>
            <w:webHidden/>
          </w:rPr>
        </w:r>
        <w:r w:rsidR="003D0CF8">
          <w:rPr>
            <w:noProof/>
            <w:webHidden/>
          </w:rPr>
          <w:fldChar w:fldCharType="separate"/>
        </w:r>
        <w:r w:rsidR="00E135F9">
          <w:rPr>
            <w:noProof/>
            <w:webHidden/>
          </w:rPr>
          <w:t>6</w:t>
        </w:r>
        <w:r w:rsidR="003D0CF8">
          <w:rPr>
            <w:noProof/>
            <w:webHidden/>
          </w:rPr>
          <w:fldChar w:fldCharType="end"/>
        </w:r>
      </w:hyperlink>
    </w:p>
    <w:p w14:paraId="76BD1421" w14:textId="4EA2AD2E"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09998" w:history="1">
        <w:r w:rsidR="003D0CF8" w:rsidRPr="00B70070">
          <w:rPr>
            <w:rStyle w:val="Hipervnculo"/>
            <w:rFonts w:ascii="Arial" w:hAnsi="Arial" w:cs="Arial"/>
            <w:noProof/>
          </w:rPr>
          <w:t>1.9</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ACLARACIONES Y/O MODIFICACIONES A LAS INSTRUCCIONES DE PARTICIPACIÓN</w:t>
        </w:r>
        <w:r w:rsidR="003D0CF8">
          <w:rPr>
            <w:noProof/>
            <w:webHidden/>
          </w:rPr>
          <w:tab/>
        </w:r>
        <w:r w:rsidR="003D0CF8">
          <w:rPr>
            <w:noProof/>
            <w:webHidden/>
          </w:rPr>
          <w:fldChar w:fldCharType="begin"/>
        </w:r>
        <w:r w:rsidR="003D0CF8">
          <w:rPr>
            <w:noProof/>
            <w:webHidden/>
          </w:rPr>
          <w:instrText xml:space="preserve"> PAGEREF _Toc2009998 \h </w:instrText>
        </w:r>
        <w:r w:rsidR="003D0CF8">
          <w:rPr>
            <w:noProof/>
            <w:webHidden/>
          </w:rPr>
        </w:r>
        <w:r w:rsidR="003D0CF8">
          <w:rPr>
            <w:noProof/>
            <w:webHidden/>
          </w:rPr>
          <w:fldChar w:fldCharType="separate"/>
        </w:r>
        <w:r w:rsidR="00E135F9">
          <w:rPr>
            <w:noProof/>
            <w:webHidden/>
          </w:rPr>
          <w:t>6</w:t>
        </w:r>
        <w:r w:rsidR="003D0CF8">
          <w:rPr>
            <w:noProof/>
            <w:webHidden/>
          </w:rPr>
          <w:fldChar w:fldCharType="end"/>
        </w:r>
      </w:hyperlink>
    </w:p>
    <w:p w14:paraId="4EBA2A20" w14:textId="4C421362"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09999" w:history="1">
        <w:r w:rsidR="003D0CF8" w:rsidRPr="00B70070">
          <w:rPr>
            <w:rStyle w:val="Hipervnculo"/>
            <w:rFonts w:ascii="Arial" w:hAnsi="Arial" w:cs="Arial"/>
            <w:noProof/>
          </w:rPr>
          <w:t>1.10</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OFERtas</w:t>
        </w:r>
        <w:r w:rsidR="003D0CF8">
          <w:rPr>
            <w:noProof/>
            <w:webHidden/>
          </w:rPr>
          <w:tab/>
        </w:r>
        <w:r w:rsidR="003D0CF8">
          <w:rPr>
            <w:noProof/>
            <w:webHidden/>
          </w:rPr>
          <w:fldChar w:fldCharType="begin"/>
        </w:r>
        <w:r w:rsidR="003D0CF8">
          <w:rPr>
            <w:noProof/>
            <w:webHidden/>
          </w:rPr>
          <w:instrText xml:space="preserve"> PAGEREF _Toc2009999 \h </w:instrText>
        </w:r>
        <w:r w:rsidR="003D0CF8">
          <w:rPr>
            <w:noProof/>
            <w:webHidden/>
          </w:rPr>
        </w:r>
        <w:r w:rsidR="003D0CF8">
          <w:rPr>
            <w:noProof/>
            <w:webHidden/>
          </w:rPr>
          <w:fldChar w:fldCharType="separate"/>
        </w:r>
        <w:r w:rsidR="00E135F9">
          <w:rPr>
            <w:noProof/>
            <w:webHidden/>
          </w:rPr>
          <w:t>6</w:t>
        </w:r>
        <w:r w:rsidR="003D0CF8">
          <w:rPr>
            <w:noProof/>
            <w:webHidden/>
          </w:rPr>
          <w:fldChar w:fldCharType="end"/>
        </w:r>
      </w:hyperlink>
    </w:p>
    <w:p w14:paraId="56EEFC71" w14:textId="5F2B92EB"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00" w:history="1">
        <w:r w:rsidR="003D0CF8" w:rsidRPr="00B70070">
          <w:rPr>
            <w:rStyle w:val="Hipervnculo"/>
            <w:rFonts w:ascii="Arial" w:hAnsi="Arial" w:cs="Arial"/>
            <w:noProof/>
          </w:rPr>
          <w:t>1.11</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Discrepancias y Errores aritméticos</w:t>
        </w:r>
        <w:r w:rsidR="003D0CF8">
          <w:rPr>
            <w:noProof/>
            <w:webHidden/>
          </w:rPr>
          <w:tab/>
        </w:r>
        <w:r w:rsidR="003D0CF8">
          <w:rPr>
            <w:noProof/>
            <w:webHidden/>
          </w:rPr>
          <w:fldChar w:fldCharType="begin"/>
        </w:r>
        <w:r w:rsidR="003D0CF8">
          <w:rPr>
            <w:noProof/>
            <w:webHidden/>
          </w:rPr>
          <w:instrText xml:space="preserve"> PAGEREF _Toc2010000 \h </w:instrText>
        </w:r>
        <w:r w:rsidR="003D0CF8">
          <w:rPr>
            <w:noProof/>
            <w:webHidden/>
          </w:rPr>
        </w:r>
        <w:r w:rsidR="003D0CF8">
          <w:rPr>
            <w:noProof/>
            <w:webHidden/>
          </w:rPr>
          <w:fldChar w:fldCharType="separate"/>
        </w:r>
        <w:r w:rsidR="00E135F9">
          <w:rPr>
            <w:noProof/>
            <w:webHidden/>
          </w:rPr>
          <w:t>7</w:t>
        </w:r>
        <w:r w:rsidR="003D0CF8">
          <w:rPr>
            <w:noProof/>
            <w:webHidden/>
          </w:rPr>
          <w:fldChar w:fldCharType="end"/>
        </w:r>
      </w:hyperlink>
    </w:p>
    <w:p w14:paraId="29576DB1" w14:textId="74BF625B"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01" w:history="1">
        <w:r w:rsidR="003D0CF8" w:rsidRPr="00B70070">
          <w:rPr>
            <w:rStyle w:val="Hipervnculo"/>
            <w:rFonts w:ascii="Arial" w:hAnsi="Arial" w:cs="Arial"/>
            <w:noProof/>
          </w:rPr>
          <w:t>1.12</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SITIO DE ENTREGA</w:t>
        </w:r>
        <w:r w:rsidR="003D0CF8">
          <w:rPr>
            <w:noProof/>
            <w:webHidden/>
          </w:rPr>
          <w:tab/>
        </w:r>
        <w:r w:rsidR="003D0CF8">
          <w:rPr>
            <w:noProof/>
            <w:webHidden/>
          </w:rPr>
          <w:fldChar w:fldCharType="begin"/>
        </w:r>
        <w:r w:rsidR="003D0CF8">
          <w:rPr>
            <w:noProof/>
            <w:webHidden/>
          </w:rPr>
          <w:instrText xml:space="preserve"> PAGEREF _Toc2010001 \h </w:instrText>
        </w:r>
        <w:r w:rsidR="003D0CF8">
          <w:rPr>
            <w:noProof/>
            <w:webHidden/>
          </w:rPr>
        </w:r>
        <w:r w:rsidR="003D0CF8">
          <w:rPr>
            <w:noProof/>
            <w:webHidden/>
          </w:rPr>
          <w:fldChar w:fldCharType="separate"/>
        </w:r>
        <w:r w:rsidR="00E135F9">
          <w:rPr>
            <w:noProof/>
            <w:webHidden/>
          </w:rPr>
          <w:t>7</w:t>
        </w:r>
        <w:r w:rsidR="003D0CF8">
          <w:rPr>
            <w:noProof/>
            <w:webHidden/>
          </w:rPr>
          <w:fldChar w:fldCharType="end"/>
        </w:r>
      </w:hyperlink>
    </w:p>
    <w:p w14:paraId="1A17F5B2" w14:textId="7CB0985B" w:rsidR="003D0CF8" w:rsidRDefault="00C72163">
      <w:pPr>
        <w:pStyle w:val="TDC1"/>
        <w:rPr>
          <w:rFonts w:asciiTheme="minorHAnsi" w:eastAsiaTheme="minorEastAsia" w:hAnsiTheme="minorHAnsi" w:cstheme="minorBidi"/>
          <w:caps w:val="0"/>
          <w:noProof/>
          <w:snapToGrid/>
          <w:sz w:val="22"/>
          <w:szCs w:val="22"/>
          <w:lang w:val="es-CO" w:eastAsia="es-CO"/>
        </w:rPr>
      </w:pPr>
      <w:hyperlink w:anchor="_Toc2010002" w:history="1">
        <w:r w:rsidR="003D0CF8" w:rsidRPr="00B70070">
          <w:rPr>
            <w:rStyle w:val="Hipervnculo"/>
            <w:rFonts w:ascii="Arial" w:hAnsi="Arial" w:cs="Arial"/>
            <w:noProof/>
          </w:rPr>
          <w:t>2.</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la OFERTA MERCANTIL</w:t>
        </w:r>
        <w:r w:rsidR="003D0CF8">
          <w:rPr>
            <w:noProof/>
            <w:webHidden/>
          </w:rPr>
          <w:tab/>
        </w:r>
        <w:r w:rsidR="003D0CF8">
          <w:rPr>
            <w:noProof/>
            <w:webHidden/>
          </w:rPr>
          <w:fldChar w:fldCharType="begin"/>
        </w:r>
        <w:r w:rsidR="003D0CF8">
          <w:rPr>
            <w:noProof/>
            <w:webHidden/>
          </w:rPr>
          <w:instrText xml:space="preserve"> PAGEREF _Toc2010002 \h </w:instrText>
        </w:r>
        <w:r w:rsidR="003D0CF8">
          <w:rPr>
            <w:noProof/>
            <w:webHidden/>
          </w:rPr>
        </w:r>
        <w:r w:rsidR="003D0CF8">
          <w:rPr>
            <w:noProof/>
            <w:webHidden/>
          </w:rPr>
          <w:fldChar w:fldCharType="separate"/>
        </w:r>
        <w:r w:rsidR="00E135F9">
          <w:rPr>
            <w:noProof/>
            <w:webHidden/>
          </w:rPr>
          <w:t>7</w:t>
        </w:r>
        <w:r w:rsidR="003D0CF8">
          <w:rPr>
            <w:noProof/>
            <w:webHidden/>
          </w:rPr>
          <w:fldChar w:fldCharType="end"/>
        </w:r>
      </w:hyperlink>
    </w:p>
    <w:p w14:paraId="243971B3" w14:textId="15377DB6"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03" w:history="1">
        <w:r w:rsidR="003D0CF8" w:rsidRPr="00B70070">
          <w:rPr>
            <w:rStyle w:val="Hipervnculo"/>
            <w:rFonts w:ascii="Arial" w:hAnsi="Arial" w:cs="Arial"/>
            <w:noProof/>
          </w:rPr>
          <w:t>2.1</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contenido de la oferta mercantil</w:t>
        </w:r>
        <w:r w:rsidR="003D0CF8">
          <w:rPr>
            <w:noProof/>
            <w:webHidden/>
          </w:rPr>
          <w:tab/>
        </w:r>
        <w:r w:rsidR="003D0CF8">
          <w:rPr>
            <w:noProof/>
            <w:webHidden/>
          </w:rPr>
          <w:fldChar w:fldCharType="begin"/>
        </w:r>
        <w:r w:rsidR="003D0CF8">
          <w:rPr>
            <w:noProof/>
            <w:webHidden/>
          </w:rPr>
          <w:instrText xml:space="preserve"> PAGEREF _Toc2010003 \h </w:instrText>
        </w:r>
        <w:r w:rsidR="003D0CF8">
          <w:rPr>
            <w:noProof/>
            <w:webHidden/>
          </w:rPr>
        </w:r>
        <w:r w:rsidR="003D0CF8">
          <w:rPr>
            <w:noProof/>
            <w:webHidden/>
          </w:rPr>
          <w:fldChar w:fldCharType="separate"/>
        </w:r>
        <w:r w:rsidR="00E135F9">
          <w:rPr>
            <w:noProof/>
            <w:webHidden/>
          </w:rPr>
          <w:t>7</w:t>
        </w:r>
        <w:r w:rsidR="003D0CF8">
          <w:rPr>
            <w:noProof/>
            <w:webHidden/>
          </w:rPr>
          <w:fldChar w:fldCharType="end"/>
        </w:r>
      </w:hyperlink>
    </w:p>
    <w:p w14:paraId="4ACBB72B" w14:textId="4E25289A" w:rsidR="003D0CF8" w:rsidRDefault="00C72163">
      <w:pPr>
        <w:pStyle w:val="TDC3"/>
        <w:tabs>
          <w:tab w:val="left" w:pos="1320"/>
        </w:tabs>
        <w:rPr>
          <w:rFonts w:asciiTheme="minorHAnsi" w:eastAsiaTheme="minorEastAsia" w:hAnsiTheme="minorHAnsi" w:cstheme="minorBidi"/>
          <w:noProof/>
          <w:snapToGrid/>
          <w:sz w:val="22"/>
          <w:szCs w:val="22"/>
          <w:lang w:val="es-CO" w:eastAsia="es-CO"/>
        </w:rPr>
      </w:pPr>
      <w:hyperlink w:anchor="_Toc2010004" w:history="1">
        <w:r w:rsidR="003D0CF8" w:rsidRPr="00B70070">
          <w:rPr>
            <w:rStyle w:val="Hipervnculo"/>
            <w:rFonts w:ascii="Arial" w:hAnsi="Arial" w:cs="Arial"/>
            <w:noProof/>
          </w:rPr>
          <w:t>2.1.1</w:t>
        </w:r>
        <w:r w:rsidR="003D0CF8">
          <w:rPr>
            <w:rFonts w:asciiTheme="minorHAnsi" w:eastAsiaTheme="minorEastAsia" w:hAnsiTheme="minorHAnsi" w:cstheme="minorBidi"/>
            <w:noProof/>
            <w:snapToGrid/>
            <w:sz w:val="22"/>
            <w:szCs w:val="22"/>
            <w:lang w:val="es-CO" w:eastAsia="es-CO"/>
          </w:rPr>
          <w:tab/>
        </w:r>
        <w:r w:rsidR="003D0CF8" w:rsidRPr="00B70070">
          <w:rPr>
            <w:rStyle w:val="Hipervnculo"/>
            <w:rFonts w:ascii="Arial" w:hAnsi="Arial" w:cs="Arial"/>
            <w:noProof/>
          </w:rPr>
          <w:t>Garantía de Seriedad</w:t>
        </w:r>
        <w:r w:rsidR="003D0CF8">
          <w:rPr>
            <w:noProof/>
            <w:webHidden/>
          </w:rPr>
          <w:tab/>
        </w:r>
        <w:r w:rsidR="003D0CF8">
          <w:rPr>
            <w:noProof/>
            <w:webHidden/>
          </w:rPr>
          <w:fldChar w:fldCharType="begin"/>
        </w:r>
        <w:r w:rsidR="003D0CF8">
          <w:rPr>
            <w:noProof/>
            <w:webHidden/>
          </w:rPr>
          <w:instrText xml:space="preserve"> PAGEREF _Toc2010004 \h </w:instrText>
        </w:r>
        <w:r w:rsidR="003D0CF8">
          <w:rPr>
            <w:noProof/>
            <w:webHidden/>
          </w:rPr>
        </w:r>
        <w:r w:rsidR="003D0CF8">
          <w:rPr>
            <w:noProof/>
            <w:webHidden/>
          </w:rPr>
          <w:fldChar w:fldCharType="separate"/>
        </w:r>
        <w:r w:rsidR="00E135F9">
          <w:rPr>
            <w:noProof/>
            <w:webHidden/>
          </w:rPr>
          <w:t>8</w:t>
        </w:r>
        <w:r w:rsidR="003D0CF8">
          <w:rPr>
            <w:noProof/>
            <w:webHidden/>
          </w:rPr>
          <w:fldChar w:fldCharType="end"/>
        </w:r>
      </w:hyperlink>
    </w:p>
    <w:p w14:paraId="043ECFFB" w14:textId="6D4E5ADF" w:rsidR="003D0CF8" w:rsidRDefault="00C72163">
      <w:pPr>
        <w:pStyle w:val="TDC3"/>
        <w:tabs>
          <w:tab w:val="left" w:pos="1320"/>
        </w:tabs>
        <w:rPr>
          <w:rFonts w:asciiTheme="minorHAnsi" w:eastAsiaTheme="minorEastAsia" w:hAnsiTheme="minorHAnsi" w:cstheme="minorBidi"/>
          <w:noProof/>
          <w:snapToGrid/>
          <w:sz w:val="22"/>
          <w:szCs w:val="22"/>
          <w:lang w:val="es-CO" w:eastAsia="es-CO"/>
        </w:rPr>
      </w:pPr>
      <w:hyperlink w:anchor="_Toc2010005" w:history="1">
        <w:r w:rsidR="003D0CF8" w:rsidRPr="00B70070">
          <w:rPr>
            <w:rStyle w:val="Hipervnculo"/>
            <w:rFonts w:ascii="Arial" w:hAnsi="Arial" w:cs="Arial"/>
            <w:noProof/>
          </w:rPr>
          <w:t>2.1.2</w:t>
        </w:r>
        <w:r w:rsidR="003D0CF8">
          <w:rPr>
            <w:rFonts w:asciiTheme="minorHAnsi" w:eastAsiaTheme="minorEastAsia" w:hAnsiTheme="minorHAnsi" w:cstheme="minorBidi"/>
            <w:noProof/>
            <w:snapToGrid/>
            <w:sz w:val="22"/>
            <w:szCs w:val="22"/>
            <w:lang w:val="es-CO" w:eastAsia="es-CO"/>
          </w:rPr>
          <w:tab/>
        </w:r>
        <w:r w:rsidR="003D0CF8" w:rsidRPr="00B70070">
          <w:rPr>
            <w:rStyle w:val="Hipervnculo"/>
            <w:rFonts w:ascii="Arial" w:hAnsi="Arial" w:cs="Arial"/>
            <w:noProof/>
          </w:rPr>
          <w:t>Copia Magnética de los Anexos de la Oferta</w:t>
        </w:r>
        <w:r w:rsidR="003D0CF8">
          <w:rPr>
            <w:noProof/>
            <w:webHidden/>
          </w:rPr>
          <w:tab/>
        </w:r>
        <w:r w:rsidR="003D0CF8">
          <w:rPr>
            <w:noProof/>
            <w:webHidden/>
          </w:rPr>
          <w:fldChar w:fldCharType="begin"/>
        </w:r>
        <w:r w:rsidR="003D0CF8">
          <w:rPr>
            <w:noProof/>
            <w:webHidden/>
          </w:rPr>
          <w:instrText xml:space="preserve"> PAGEREF _Toc2010005 \h </w:instrText>
        </w:r>
        <w:r w:rsidR="003D0CF8">
          <w:rPr>
            <w:noProof/>
            <w:webHidden/>
          </w:rPr>
        </w:r>
        <w:r w:rsidR="003D0CF8">
          <w:rPr>
            <w:noProof/>
            <w:webHidden/>
          </w:rPr>
          <w:fldChar w:fldCharType="separate"/>
        </w:r>
        <w:r w:rsidR="00E135F9">
          <w:rPr>
            <w:noProof/>
            <w:webHidden/>
          </w:rPr>
          <w:t>9</w:t>
        </w:r>
        <w:r w:rsidR="003D0CF8">
          <w:rPr>
            <w:noProof/>
            <w:webHidden/>
          </w:rPr>
          <w:fldChar w:fldCharType="end"/>
        </w:r>
      </w:hyperlink>
    </w:p>
    <w:p w14:paraId="78BD7E1D" w14:textId="2D946935"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06" w:history="1">
        <w:r w:rsidR="003D0CF8" w:rsidRPr="00B70070">
          <w:rPr>
            <w:rStyle w:val="Hipervnculo"/>
            <w:rFonts w:ascii="Arial" w:hAnsi="Arial" w:cs="Arial"/>
            <w:noProof/>
          </w:rPr>
          <w:t>2.2</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Validez de la OFERTA MERCANTIL</w:t>
        </w:r>
        <w:r w:rsidR="003D0CF8">
          <w:rPr>
            <w:noProof/>
            <w:webHidden/>
          </w:rPr>
          <w:tab/>
        </w:r>
        <w:r w:rsidR="003D0CF8">
          <w:rPr>
            <w:noProof/>
            <w:webHidden/>
          </w:rPr>
          <w:fldChar w:fldCharType="begin"/>
        </w:r>
        <w:r w:rsidR="003D0CF8">
          <w:rPr>
            <w:noProof/>
            <w:webHidden/>
          </w:rPr>
          <w:instrText xml:space="preserve"> PAGEREF _Toc2010006 \h </w:instrText>
        </w:r>
        <w:r w:rsidR="003D0CF8">
          <w:rPr>
            <w:noProof/>
            <w:webHidden/>
          </w:rPr>
        </w:r>
        <w:r w:rsidR="003D0CF8">
          <w:rPr>
            <w:noProof/>
            <w:webHidden/>
          </w:rPr>
          <w:fldChar w:fldCharType="separate"/>
        </w:r>
        <w:r w:rsidR="00E135F9">
          <w:rPr>
            <w:noProof/>
            <w:webHidden/>
          </w:rPr>
          <w:t>9</w:t>
        </w:r>
        <w:r w:rsidR="003D0CF8">
          <w:rPr>
            <w:noProof/>
            <w:webHidden/>
          </w:rPr>
          <w:fldChar w:fldCharType="end"/>
        </w:r>
      </w:hyperlink>
    </w:p>
    <w:p w14:paraId="189C05A4" w14:textId="3A5B53ED" w:rsidR="003D0CF8" w:rsidRDefault="00C72163">
      <w:pPr>
        <w:pStyle w:val="TDC1"/>
        <w:rPr>
          <w:rFonts w:asciiTheme="minorHAnsi" w:eastAsiaTheme="minorEastAsia" w:hAnsiTheme="minorHAnsi" w:cstheme="minorBidi"/>
          <w:caps w:val="0"/>
          <w:noProof/>
          <w:snapToGrid/>
          <w:sz w:val="22"/>
          <w:szCs w:val="22"/>
          <w:lang w:val="es-CO" w:eastAsia="es-CO"/>
        </w:rPr>
      </w:pPr>
      <w:hyperlink w:anchor="_Toc2010007" w:history="1">
        <w:r w:rsidR="003D0CF8" w:rsidRPr="00B70070">
          <w:rPr>
            <w:rStyle w:val="Hipervnculo"/>
            <w:rFonts w:ascii="Arial" w:hAnsi="Arial" w:cs="Arial"/>
            <w:noProof/>
          </w:rPr>
          <w:t>3.</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evaluaciÓn de las OFERTAS MERCANTILES</w:t>
        </w:r>
        <w:r w:rsidR="003D0CF8">
          <w:rPr>
            <w:noProof/>
            <w:webHidden/>
          </w:rPr>
          <w:tab/>
        </w:r>
        <w:r w:rsidR="003D0CF8">
          <w:rPr>
            <w:noProof/>
            <w:webHidden/>
          </w:rPr>
          <w:fldChar w:fldCharType="begin"/>
        </w:r>
        <w:r w:rsidR="003D0CF8">
          <w:rPr>
            <w:noProof/>
            <w:webHidden/>
          </w:rPr>
          <w:instrText xml:space="preserve"> PAGEREF _Toc2010007 \h </w:instrText>
        </w:r>
        <w:r w:rsidR="003D0CF8">
          <w:rPr>
            <w:noProof/>
            <w:webHidden/>
          </w:rPr>
        </w:r>
        <w:r w:rsidR="003D0CF8">
          <w:rPr>
            <w:noProof/>
            <w:webHidden/>
          </w:rPr>
          <w:fldChar w:fldCharType="separate"/>
        </w:r>
        <w:r w:rsidR="00E135F9">
          <w:rPr>
            <w:noProof/>
            <w:webHidden/>
          </w:rPr>
          <w:t>9</w:t>
        </w:r>
        <w:r w:rsidR="003D0CF8">
          <w:rPr>
            <w:noProof/>
            <w:webHidden/>
          </w:rPr>
          <w:fldChar w:fldCharType="end"/>
        </w:r>
      </w:hyperlink>
    </w:p>
    <w:p w14:paraId="349115A8" w14:textId="52585635"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08" w:history="1">
        <w:r w:rsidR="003D0CF8" w:rsidRPr="00B70070">
          <w:rPr>
            <w:rStyle w:val="Hipervnculo"/>
            <w:rFonts w:ascii="Arial" w:hAnsi="Arial" w:cs="Arial"/>
            <w:noProof/>
          </w:rPr>
          <w:t>3.1</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criterios de evaluaciÓn</w:t>
        </w:r>
        <w:r w:rsidR="003D0CF8">
          <w:rPr>
            <w:noProof/>
            <w:webHidden/>
          </w:rPr>
          <w:tab/>
        </w:r>
        <w:r w:rsidR="003D0CF8">
          <w:rPr>
            <w:noProof/>
            <w:webHidden/>
          </w:rPr>
          <w:fldChar w:fldCharType="begin"/>
        </w:r>
        <w:r w:rsidR="003D0CF8">
          <w:rPr>
            <w:noProof/>
            <w:webHidden/>
          </w:rPr>
          <w:instrText xml:space="preserve"> PAGEREF _Toc2010008 \h </w:instrText>
        </w:r>
        <w:r w:rsidR="003D0CF8">
          <w:rPr>
            <w:noProof/>
            <w:webHidden/>
          </w:rPr>
        </w:r>
        <w:r w:rsidR="003D0CF8">
          <w:rPr>
            <w:noProof/>
            <w:webHidden/>
          </w:rPr>
          <w:fldChar w:fldCharType="separate"/>
        </w:r>
        <w:r w:rsidR="00E135F9">
          <w:rPr>
            <w:noProof/>
            <w:webHidden/>
          </w:rPr>
          <w:t>9</w:t>
        </w:r>
        <w:r w:rsidR="003D0CF8">
          <w:rPr>
            <w:noProof/>
            <w:webHidden/>
          </w:rPr>
          <w:fldChar w:fldCharType="end"/>
        </w:r>
      </w:hyperlink>
    </w:p>
    <w:p w14:paraId="3CF8A6E6" w14:textId="10D8EC8C"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09" w:history="1">
        <w:r w:rsidR="003D0CF8" w:rsidRPr="00B70070">
          <w:rPr>
            <w:rStyle w:val="Hipervnculo"/>
            <w:rFonts w:ascii="Arial" w:hAnsi="Arial" w:cs="Arial"/>
            <w:noProof/>
          </w:rPr>
          <w:t>3.2</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METODOLOGÍA de EVALUACIÓN</w:t>
        </w:r>
        <w:r w:rsidR="003D0CF8">
          <w:rPr>
            <w:noProof/>
            <w:webHidden/>
          </w:rPr>
          <w:tab/>
        </w:r>
        <w:r w:rsidR="003D0CF8">
          <w:rPr>
            <w:noProof/>
            <w:webHidden/>
          </w:rPr>
          <w:fldChar w:fldCharType="begin"/>
        </w:r>
        <w:r w:rsidR="003D0CF8">
          <w:rPr>
            <w:noProof/>
            <w:webHidden/>
          </w:rPr>
          <w:instrText xml:space="preserve"> PAGEREF _Toc2010009 \h </w:instrText>
        </w:r>
        <w:r w:rsidR="003D0CF8">
          <w:rPr>
            <w:noProof/>
            <w:webHidden/>
          </w:rPr>
        </w:r>
        <w:r w:rsidR="003D0CF8">
          <w:rPr>
            <w:noProof/>
            <w:webHidden/>
          </w:rPr>
          <w:fldChar w:fldCharType="separate"/>
        </w:r>
        <w:r w:rsidR="00E135F9">
          <w:rPr>
            <w:noProof/>
            <w:webHidden/>
          </w:rPr>
          <w:t>10</w:t>
        </w:r>
        <w:r w:rsidR="003D0CF8">
          <w:rPr>
            <w:noProof/>
            <w:webHidden/>
          </w:rPr>
          <w:fldChar w:fldCharType="end"/>
        </w:r>
      </w:hyperlink>
    </w:p>
    <w:p w14:paraId="2A27895E" w14:textId="6E4F0D87"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10" w:history="1">
        <w:r w:rsidR="003D0CF8" w:rsidRPr="00B70070">
          <w:rPr>
            <w:rStyle w:val="Hipervnculo"/>
            <w:rFonts w:ascii="Arial" w:hAnsi="Arial" w:cs="Arial"/>
            <w:noProof/>
          </w:rPr>
          <w:t>3.3</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Reservas especiales</w:t>
        </w:r>
        <w:r w:rsidR="003D0CF8">
          <w:rPr>
            <w:noProof/>
            <w:webHidden/>
          </w:rPr>
          <w:tab/>
        </w:r>
        <w:r w:rsidR="003D0CF8">
          <w:rPr>
            <w:noProof/>
            <w:webHidden/>
          </w:rPr>
          <w:fldChar w:fldCharType="begin"/>
        </w:r>
        <w:r w:rsidR="003D0CF8">
          <w:rPr>
            <w:noProof/>
            <w:webHidden/>
          </w:rPr>
          <w:instrText xml:space="preserve"> PAGEREF _Toc2010010 \h </w:instrText>
        </w:r>
        <w:r w:rsidR="003D0CF8">
          <w:rPr>
            <w:noProof/>
            <w:webHidden/>
          </w:rPr>
        </w:r>
        <w:r w:rsidR="003D0CF8">
          <w:rPr>
            <w:noProof/>
            <w:webHidden/>
          </w:rPr>
          <w:fldChar w:fldCharType="separate"/>
        </w:r>
        <w:r w:rsidR="00E135F9">
          <w:rPr>
            <w:noProof/>
            <w:webHidden/>
          </w:rPr>
          <w:t>11</w:t>
        </w:r>
        <w:r w:rsidR="003D0CF8">
          <w:rPr>
            <w:noProof/>
            <w:webHidden/>
          </w:rPr>
          <w:fldChar w:fldCharType="end"/>
        </w:r>
      </w:hyperlink>
    </w:p>
    <w:p w14:paraId="49CD9D63" w14:textId="0E617FFC"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11" w:history="1">
        <w:r w:rsidR="003D0CF8" w:rsidRPr="00B70070">
          <w:rPr>
            <w:rStyle w:val="Hipervnculo"/>
            <w:rFonts w:ascii="Arial" w:hAnsi="Arial" w:cs="Arial"/>
            <w:noProof/>
          </w:rPr>
          <w:t>3.4</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ACLARACIONES A LAS OFERTAS PRESENTADAS</w:t>
        </w:r>
        <w:r w:rsidR="003D0CF8">
          <w:rPr>
            <w:noProof/>
            <w:webHidden/>
          </w:rPr>
          <w:tab/>
        </w:r>
        <w:r w:rsidR="003D0CF8">
          <w:rPr>
            <w:noProof/>
            <w:webHidden/>
          </w:rPr>
          <w:fldChar w:fldCharType="begin"/>
        </w:r>
        <w:r w:rsidR="003D0CF8">
          <w:rPr>
            <w:noProof/>
            <w:webHidden/>
          </w:rPr>
          <w:instrText xml:space="preserve"> PAGEREF _Toc2010011 \h </w:instrText>
        </w:r>
        <w:r w:rsidR="003D0CF8">
          <w:rPr>
            <w:noProof/>
            <w:webHidden/>
          </w:rPr>
        </w:r>
        <w:r w:rsidR="003D0CF8">
          <w:rPr>
            <w:noProof/>
            <w:webHidden/>
          </w:rPr>
          <w:fldChar w:fldCharType="separate"/>
        </w:r>
        <w:r w:rsidR="00E135F9">
          <w:rPr>
            <w:noProof/>
            <w:webHidden/>
          </w:rPr>
          <w:t>11</w:t>
        </w:r>
        <w:r w:rsidR="003D0CF8">
          <w:rPr>
            <w:noProof/>
            <w:webHidden/>
          </w:rPr>
          <w:fldChar w:fldCharType="end"/>
        </w:r>
      </w:hyperlink>
    </w:p>
    <w:p w14:paraId="701BA851" w14:textId="01A73AFC" w:rsidR="003D0CF8" w:rsidRDefault="00C72163">
      <w:pPr>
        <w:pStyle w:val="TDC1"/>
        <w:rPr>
          <w:rFonts w:asciiTheme="minorHAnsi" w:eastAsiaTheme="minorEastAsia" w:hAnsiTheme="minorHAnsi" w:cstheme="minorBidi"/>
          <w:caps w:val="0"/>
          <w:noProof/>
          <w:snapToGrid/>
          <w:sz w:val="22"/>
          <w:szCs w:val="22"/>
          <w:lang w:val="es-CO" w:eastAsia="es-CO"/>
        </w:rPr>
      </w:pPr>
      <w:hyperlink w:anchor="_Toc2010012" w:history="1">
        <w:r w:rsidR="003D0CF8" w:rsidRPr="00B70070">
          <w:rPr>
            <w:rStyle w:val="Hipervnculo"/>
            <w:rFonts w:ascii="Arial" w:hAnsi="Arial" w:cs="Arial"/>
            <w:noProof/>
          </w:rPr>
          <w:t>4.</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aCEPTACIÓN DE LA OFERTA</w:t>
        </w:r>
        <w:r w:rsidR="003D0CF8">
          <w:rPr>
            <w:noProof/>
            <w:webHidden/>
          </w:rPr>
          <w:tab/>
        </w:r>
        <w:r w:rsidR="003D0CF8">
          <w:rPr>
            <w:noProof/>
            <w:webHidden/>
          </w:rPr>
          <w:fldChar w:fldCharType="begin"/>
        </w:r>
        <w:r w:rsidR="003D0CF8">
          <w:rPr>
            <w:noProof/>
            <w:webHidden/>
          </w:rPr>
          <w:instrText xml:space="preserve"> PAGEREF _Toc2010012 \h </w:instrText>
        </w:r>
        <w:r w:rsidR="003D0CF8">
          <w:rPr>
            <w:noProof/>
            <w:webHidden/>
          </w:rPr>
        </w:r>
        <w:r w:rsidR="003D0CF8">
          <w:rPr>
            <w:noProof/>
            <w:webHidden/>
          </w:rPr>
          <w:fldChar w:fldCharType="separate"/>
        </w:r>
        <w:r w:rsidR="00E135F9">
          <w:rPr>
            <w:noProof/>
            <w:webHidden/>
          </w:rPr>
          <w:t>11</w:t>
        </w:r>
        <w:r w:rsidR="003D0CF8">
          <w:rPr>
            <w:noProof/>
            <w:webHidden/>
          </w:rPr>
          <w:fldChar w:fldCharType="end"/>
        </w:r>
      </w:hyperlink>
    </w:p>
    <w:p w14:paraId="701524F5" w14:textId="0011F50A"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13" w:history="1">
        <w:r w:rsidR="003D0CF8" w:rsidRPr="00B70070">
          <w:rPr>
            <w:rStyle w:val="Hipervnculo"/>
            <w:rFonts w:ascii="Arial" w:hAnsi="Arial" w:cs="Arial"/>
            <w:noProof/>
          </w:rPr>
          <w:t>4.1</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Plazo PARA la ACEPTACIÓN</w:t>
        </w:r>
        <w:r w:rsidR="003D0CF8">
          <w:rPr>
            <w:noProof/>
            <w:webHidden/>
          </w:rPr>
          <w:tab/>
        </w:r>
        <w:r w:rsidR="003D0CF8">
          <w:rPr>
            <w:noProof/>
            <w:webHidden/>
          </w:rPr>
          <w:fldChar w:fldCharType="begin"/>
        </w:r>
        <w:r w:rsidR="003D0CF8">
          <w:rPr>
            <w:noProof/>
            <w:webHidden/>
          </w:rPr>
          <w:instrText xml:space="preserve"> PAGEREF _Toc2010013 \h </w:instrText>
        </w:r>
        <w:r w:rsidR="003D0CF8">
          <w:rPr>
            <w:noProof/>
            <w:webHidden/>
          </w:rPr>
        </w:r>
        <w:r w:rsidR="003D0CF8">
          <w:rPr>
            <w:noProof/>
            <w:webHidden/>
          </w:rPr>
          <w:fldChar w:fldCharType="separate"/>
        </w:r>
        <w:r w:rsidR="00E135F9">
          <w:rPr>
            <w:noProof/>
            <w:webHidden/>
          </w:rPr>
          <w:t>11</w:t>
        </w:r>
        <w:r w:rsidR="003D0CF8">
          <w:rPr>
            <w:noProof/>
            <w:webHidden/>
          </w:rPr>
          <w:fldChar w:fldCharType="end"/>
        </w:r>
      </w:hyperlink>
    </w:p>
    <w:p w14:paraId="7637BCD1" w14:textId="27EF3EF4"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14" w:history="1">
        <w:r w:rsidR="003D0CF8" w:rsidRPr="00B70070">
          <w:rPr>
            <w:rStyle w:val="Hipervnculo"/>
            <w:rFonts w:ascii="Arial" w:hAnsi="Arial" w:cs="Arial"/>
            <w:noProof/>
          </w:rPr>
          <w:t>4.2</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Forma de ACEPTACIÓN</w:t>
        </w:r>
        <w:r w:rsidR="003D0CF8">
          <w:rPr>
            <w:noProof/>
            <w:webHidden/>
          </w:rPr>
          <w:tab/>
        </w:r>
        <w:r w:rsidR="003D0CF8">
          <w:rPr>
            <w:noProof/>
            <w:webHidden/>
          </w:rPr>
          <w:fldChar w:fldCharType="begin"/>
        </w:r>
        <w:r w:rsidR="003D0CF8">
          <w:rPr>
            <w:noProof/>
            <w:webHidden/>
          </w:rPr>
          <w:instrText xml:space="preserve"> PAGEREF _Toc2010014 \h </w:instrText>
        </w:r>
        <w:r w:rsidR="003D0CF8">
          <w:rPr>
            <w:noProof/>
            <w:webHidden/>
          </w:rPr>
        </w:r>
        <w:r w:rsidR="003D0CF8">
          <w:rPr>
            <w:noProof/>
            <w:webHidden/>
          </w:rPr>
          <w:fldChar w:fldCharType="separate"/>
        </w:r>
        <w:r w:rsidR="00E135F9">
          <w:rPr>
            <w:noProof/>
            <w:webHidden/>
          </w:rPr>
          <w:t>11</w:t>
        </w:r>
        <w:r w:rsidR="003D0CF8">
          <w:rPr>
            <w:noProof/>
            <w:webHidden/>
          </w:rPr>
          <w:fldChar w:fldCharType="end"/>
        </w:r>
      </w:hyperlink>
    </w:p>
    <w:p w14:paraId="53539AD5" w14:textId="0AA10795"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15" w:history="1">
        <w:r w:rsidR="003D0CF8" w:rsidRPr="00B70070">
          <w:rPr>
            <w:rStyle w:val="Hipervnculo"/>
            <w:rFonts w:ascii="Arial" w:hAnsi="Arial" w:cs="Arial"/>
            <w:noProof/>
          </w:rPr>
          <w:t>4.3</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Declaratoria de desierta de la INVITACIÓN</w:t>
        </w:r>
        <w:r w:rsidR="003D0CF8">
          <w:rPr>
            <w:noProof/>
            <w:webHidden/>
          </w:rPr>
          <w:tab/>
        </w:r>
        <w:r w:rsidR="003D0CF8">
          <w:rPr>
            <w:noProof/>
            <w:webHidden/>
          </w:rPr>
          <w:fldChar w:fldCharType="begin"/>
        </w:r>
        <w:r w:rsidR="003D0CF8">
          <w:rPr>
            <w:noProof/>
            <w:webHidden/>
          </w:rPr>
          <w:instrText xml:space="preserve"> PAGEREF _Toc2010015 \h </w:instrText>
        </w:r>
        <w:r w:rsidR="003D0CF8">
          <w:rPr>
            <w:noProof/>
            <w:webHidden/>
          </w:rPr>
        </w:r>
        <w:r w:rsidR="003D0CF8">
          <w:rPr>
            <w:noProof/>
            <w:webHidden/>
          </w:rPr>
          <w:fldChar w:fldCharType="separate"/>
        </w:r>
        <w:r w:rsidR="00E135F9">
          <w:rPr>
            <w:noProof/>
            <w:webHidden/>
          </w:rPr>
          <w:t>11</w:t>
        </w:r>
        <w:r w:rsidR="003D0CF8">
          <w:rPr>
            <w:noProof/>
            <w:webHidden/>
          </w:rPr>
          <w:fldChar w:fldCharType="end"/>
        </w:r>
      </w:hyperlink>
    </w:p>
    <w:p w14:paraId="4967AF6D" w14:textId="1CAF3F6C" w:rsidR="003D0CF8" w:rsidRDefault="00C72163">
      <w:pPr>
        <w:pStyle w:val="TDC1"/>
        <w:rPr>
          <w:rFonts w:asciiTheme="minorHAnsi" w:eastAsiaTheme="minorEastAsia" w:hAnsiTheme="minorHAnsi" w:cstheme="minorBidi"/>
          <w:caps w:val="0"/>
          <w:noProof/>
          <w:snapToGrid/>
          <w:sz w:val="22"/>
          <w:szCs w:val="22"/>
          <w:lang w:val="es-CO" w:eastAsia="es-CO"/>
        </w:rPr>
      </w:pPr>
      <w:hyperlink w:anchor="_Toc2010016" w:history="1">
        <w:r w:rsidR="003D0CF8" w:rsidRPr="00B70070">
          <w:rPr>
            <w:rStyle w:val="Hipervnculo"/>
            <w:rFonts w:ascii="Arial" w:hAnsi="Arial" w:cs="Arial"/>
            <w:noProof/>
          </w:rPr>
          <w:t>5.</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OFERTA MERCANTIL</w:t>
        </w:r>
        <w:r w:rsidR="003D0CF8">
          <w:rPr>
            <w:noProof/>
            <w:webHidden/>
          </w:rPr>
          <w:tab/>
        </w:r>
        <w:r w:rsidR="003D0CF8">
          <w:rPr>
            <w:noProof/>
            <w:webHidden/>
          </w:rPr>
          <w:fldChar w:fldCharType="begin"/>
        </w:r>
        <w:r w:rsidR="003D0CF8">
          <w:rPr>
            <w:noProof/>
            <w:webHidden/>
          </w:rPr>
          <w:instrText xml:space="preserve"> PAGEREF _Toc2010016 \h </w:instrText>
        </w:r>
        <w:r w:rsidR="003D0CF8">
          <w:rPr>
            <w:noProof/>
            <w:webHidden/>
          </w:rPr>
        </w:r>
        <w:r w:rsidR="003D0CF8">
          <w:rPr>
            <w:noProof/>
            <w:webHidden/>
          </w:rPr>
          <w:fldChar w:fldCharType="separate"/>
        </w:r>
        <w:r w:rsidR="00E135F9">
          <w:rPr>
            <w:noProof/>
            <w:webHidden/>
          </w:rPr>
          <w:t>11</w:t>
        </w:r>
        <w:r w:rsidR="003D0CF8">
          <w:rPr>
            <w:noProof/>
            <w:webHidden/>
          </w:rPr>
          <w:fldChar w:fldCharType="end"/>
        </w:r>
      </w:hyperlink>
    </w:p>
    <w:p w14:paraId="29C1BE78" w14:textId="2B1351D4"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17" w:history="1">
        <w:r w:rsidR="003D0CF8" w:rsidRPr="00B70070">
          <w:rPr>
            <w:rStyle w:val="Hipervnculo"/>
            <w:rFonts w:ascii="Arial" w:hAnsi="Arial" w:cs="Arial"/>
            <w:noProof/>
          </w:rPr>
          <w:t>5.1</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Garantía de Cumplimiento</w:t>
        </w:r>
        <w:r w:rsidR="003D0CF8">
          <w:rPr>
            <w:noProof/>
            <w:webHidden/>
          </w:rPr>
          <w:tab/>
        </w:r>
        <w:r w:rsidR="003D0CF8">
          <w:rPr>
            <w:noProof/>
            <w:webHidden/>
          </w:rPr>
          <w:fldChar w:fldCharType="begin"/>
        </w:r>
        <w:r w:rsidR="003D0CF8">
          <w:rPr>
            <w:noProof/>
            <w:webHidden/>
          </w:rPr>
          <w:instrText xml:space="preserve"> PAGEREF _Toc2010017 \h </w:instrText>
        </w:r>
        <w:r w:rsidR="003D0CF8">
          <w:rPr>
            <w:noProof/>
            <w:webHidden/>
          </w:rPr>
        </w:r>
        <w:r w:rsidR="003D0CF8">
          <w:rPr>
            <w:noProof/>
            <w:webHidden/>
          </w:rPr>
          <w:fldChar w:fldCharType="separate"/>
        </w:r>
        <w:r w:rsidR="00E135F9">
          <w:rPr>
            <w:noProof/>
            <w:webHidden/>
          </w:rPr>
          <w:t>11</w:t>
        </w:r>
        <w:r w:rsidR="003D0CF8">
          <w:rPr>
            <w:noProof/>
            <w:webHidden/>
          </w:rPr>
          <w:fldChar w:fldCharType="end"/>
        </w:r>
      </w:hyperlink>
    </w:p>
    <w:p w14:paraId="08B4BB38" w14:textId="19FA6E55"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18" w:history="1">
        <w:r w:rsidR="003D0CF8" w:rsidRPr="00B70070">
          <w:rPr>
            <w:rStyle w:val="Hipervnculo"/>
            <w:rFonts w:ascii="Arial" w:hAnsi="Arial" w:cs="Arial"/>
            <w:noProof/>
          </w:rPr>
          <w:t>5.2</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Plazo para la liquidación de la relación jurídica surgida de la oferta</w:t>
        </w:r>
        <w:r w:rsidR="003D0CF8">
          <w:rPr>
            <w:noProof/>
            <w:webHidden/>
          </w:rPr>
          <w:tab/>
        </w:r>
        <w:r w:rsidR="003D0CF8">
          <w:rPr>
            <w:noProof/>
            <w:webHidden/>
          </w:rPr>
          <w:fldChar w:fldCharType="begin"/>
        </w:r>
        <w:r w:rsidR="003D0CF8">
          <w:rPr>
            <w:noProof/>
            <w:webHidden/>
          </w:rPr>
          <w:instrText xml:space="preserve"> PAGEREF _Toc2010018 \h </w:instrText>
        </w:r>
        <w:r w:rsidR="003D0CF8">
          <w:rPr>
            <w:noProof/>
            <w:webHidden/>
          </w:rPr>
        </w:r>
        <w:r w:rsidR="003D0CF8">
          <w:rPr>
            <w:noProof/>
            <w:webHidden/>
          </w:rPr>
          <w:fldChar w:fldCharType="separate"/>
        </w:r>
        <w:r w:rsidR="00E135F9">
          <w:rPr>
            <w:noProof/>
            <w:webHidden/>
          </w:rPr>
          <w:t>12</w:t>
        </w:r>
        <w:r w:rsidR="003D0CF8">
          <w:rPr>
            <w:noProof/>
            <w:webHidden/>
          </w:rPr>
          <w:fldChar w:fldCharType="end"/>
        </w:r>
      </w:hyperlink>
    </w:p>
    <w:p w14:paraId="187EFA9C" w14:textId="185DB9BD"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19" w:history="1">
        <w:r w:rsidR="003D0CF8" w:rsidRPr="00B70070">
          <w:rPr>
            <w:rStyle w:val="Hipervnculo"/>
            <w:rFonts w:ascii="Arial" w:hAnsi="Arial" w:cs="Arial"/>
            <w:noProof/>
          </w:rPr>
          <w:t>5.3</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MODELO DE LA oferta mercantil</w:t>
        </w:r>
        <w:r w:rsidR="003D0CF8">
          <w:rPr>
            <w:noProof/>
            <w:webHidden/>
          </w:rPr>
          <w:tab/>
        </w:r>
        <w:r w:rsidR="003D0CF8">
          <w:rPr>
            <w:noProof/>
            <w:webHidden/>
          </w:rPr>
          <w:fldChar w:fldCharType="begin"/>
        </w:r>
        <w:r w:rsidR="003D0CF8">
          <w:rPr>
            <w:noProof/>
            <w:webHidden/>
          </w:rPr>
          <w:instrText xml:space="preserve"> PAGEREF _Toc2010019 \h </w:instrText>
        </w:r>
        <w:r w:rsidR="003D0CF8">
          <w:rPr>
            <w:noProof/>
            <w:webHidden/>
          </w:rPr>
        </w:r>
        <w:r w:rsidR="003D0CF8">
          <w:rPr>
            <w:noProof/>
            <w:webHidden/>
          </w:rPr>
          <w:fldChar w:fldCharType="separate"/>
        </w:r>
        <w:r w:rsidR="00E135F9">
          <w:rPr>
            <w:noProof/>
            <w:webHidden/>
          </w:rPr>
          <w:t>12</w:t>
        </w:r>
        <w:r w:rsidR="003D0CF8">
          <w:rPr>
            <w:noProof/>
            <w:webHidden/>
          </w:rPr>
          <w:fldChar w:fldCharType="end"/>
        </w:r>
      </w:hyperlink>
    </w:p>
    <w:p w14:paraId="5A60ED0A" w14:textId="69A9A3A7" w:rsidR="003D0CF8" w:rsidRDefault="00C72163">
      <w:pPr>
        <w:pStyle w:val="TDC1"/>
        <w:rPr>
          <w:rFonts w:asciiTheme="minorHAnsi" w:eastAsiaTheme="minorEastAsia" w:hAnsiTheme="minorHAnsi" w:cstheme="minorBidi"/>
          <w:caps w:val="0"/>
          <w:noProof/>
          <w:snapToGrid/>
          <w:sz w:val="22"/>
          <w:szCs w:val="22"/>
          <w:lang w:val="es-CO" w:eastAsia="es-CO"/>
        </w:rPr>
      </w:pPr>
      <w:hyperlink w:anchor="_Toc2010020" w:history="1">
        <w:r w:rsidR="003D0CF8" w:rsidRPr="00B70070">
          <w:rPr>
            <w:rStyle w:val="Hipervnculo"/>
            <w:rFonts w:ascii="Arial" w:hAnsi="Arial" w:cs="Arial"/>
            <w:noProof/>
          </w:rPr>
          <w:t>6.</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MODALIDAD DE COTIZACIÓN</w:t>
        </w:r>
        <w:r w:rsidR="003D0CF8">
          <w:rPr>
            <w:noProof/>
            <w:webHidden/>
          </w:rPr>
          <w:tab/>
        </w:r>
        <w:r w:rsidR="003D0CF8">
          <w:rPr>
            <w:noProof/>
            <w:webHidden/>
          </w:rPr>
          <w:fldChar w:fldCharType="begin"/>
        </w:r>
        <w:r w:rsidR="003D0CF8">
          <w:rPr>
            <w:noProof/>
            <w:webHidden/>
          </w:rPr>
          <w:instrText xml:space="preserve"> PAGEREF _Toc2010020 \h </w:instrText>
        </w:r>
        <w:r w:rsidR="003D0CF8">
          <w:rPr>
            <w:noProof/>
            <w:webHidden/>
          </w:rPr>
        </w:r>
        <w:r w:rsidR="003D0CF8">
          <w:rPr>
            <w:noProof/>
            <w:webHidden/>
          </w:rPr>
          <w:fldChar w:fldCharType="separate"/>
        </w:r>
        <w:r w:rsidR="00E135F9">
          <w:rPr>
            <w:noProof/>
            <w:webHidden/>
          </w:rPr>
          <w:t>12</w:t>
        </w:r>
        <w:r w:rsidR="003D0CF8">
          <w:rPr>
            <w:noProof/>
            <w:webHidden/>
          </w:rPr>
          <w:fldChar w:fldCharType="end"/>
        </w:r>
      </w:hyperlink>
    </w:p>
    <w:p w14:paraId="53728594" w14:textId="6ABB6497"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21" w:history="1">
        <w:r w:rsidR="003D0CF8" w:rsidRPr="00B70070">
          <w:rPr>
            <w:rStyle w:val="Hipervnculo"/>
            <w:rFonts w:ascii="Arial" w:hAnsi="Arial" w:cs="Arial"/>
            <w:noProof/>
          </w:rPr>
          <w:t>6.1</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MODALIDAD DE SUMINISTRO PAGUE LO CONTRATADO - PC</w:t>
        </w:r>
        <w:r w:rsidR="003D0CF8">
          <w:rPr>
            <w:noProof/>
            <w:webHidden/>
          </w:rPr>
          <w:tab/>
        </w:r>
        <w:r w:rsidR="003D0CF8">
          <w:rPr>
            <w:noProof/>
            <w:webHidden/>
          </w:rPr>
          <w:fldChar w:fldCharType="begin"/>
        </w:r>
        <w:r w:rsidR="003D0CF8">
          <w:rPr>
            <w:noProof/>
            <w:webHidden/>
          </w:rPr>
          <w:instrText xml:space="preserve"> PAGEREF _Toc2010021 \h </w:instrText>
        </w:r>
        <w:r w:rsidR="003D0CF8">
          <w:rPr>
            <w:noProof/>
            <w:webHidden/>
          </w:rPr>
        </w:r>
        <w:r w:rsidR="003D0CF8">
          <w:rPr>
            <w:noProof/>
            <w:webHidden/>
          </w:rPr>
          <w:fldChar w:fldCharType="separate"/>
        </w:r>
        <w:r w:rsidR="00E135F9">
          <w:rPr>
            <w:noProof/>
            <w:webHidden/>
          </w:rPr>
          <w:t>12</w:t>
        </w:r>
        <w:r w:rsidR="003D0CF8">
          <w:rPr>
            <w:noProof/>
            <w:webHidden/>
          </w:rPr>
          <w:fldChar w:fldCharType="end"/>
        </w:r>
      </w:hyperlink>
    </w:p>
    <w:p w14:paraId="6B7B5CA6" w14:textId="00EAC880"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22" w:history="1">
        <w:r w:rsidR="003D0CF8" w:rsidRPr="00B70070">
          <w:rPr>
            <w:rStyle w:val="Hipervnculo"/>
            <w:rFonts w:ascii="Arial" w:hAnsi="Arial" w:cs="Arial"/>
            <w:noProof/>
          </w:rPr>
          <w:t>6.2</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CANTIDADES SOLICITADAS</w:t>
        </w:r>
        <w:r w:rsidR="003D0CF8">
          <w:rPr>
            <w:noProof/>
            <w:webHidden/>
          </w:rPr>
          <w:tab/>
        </w:r>
        <w:r w:rsidR="003D0CF8">
          <w:rPr>
            <w:noProof/>
            <w:webHidden/>
          </w:rPr>
          <w:fldChar w:fldCharType="begin"/>
        </w:r>
        <w:r w:rsidR="003D0CF8">
          <w:rPr>
            <w:noProof/>
            <w:webHidden/>
          </w:rPr>
          <w:instrText xml:space="preserve"> PAGEREF _Toc2010022 \h </w:instrText>
        </w:r>
        <w:r w:rsidR="003D0CF8">
          <w:rPr>
            <w:noProof/>
            <w:webHidden/>
          </w:rPr>
        </w:r>
        <w:r w:rsidR="003D0CF8">
          <w:rPr>
            <w:noProof/>
            <w:webHidden/>
          </w:rPr>
          <w:fldChar w:fldCharType="separate"/>
        </w:r>
        <w:r w:rsidR="00E135F9">
          <w:rPr>
            <w:noProof/>
            <w:webHidden/>
          </w:rPr>
          <w:t>12</w:t>
        </w:r>
        <w:r w:rsidR="003D0CF8">
          <w:rPr>
            <w:noProof/>
            <w:webHidden/>
          </w:rPr>
          <w:fldChar w:fldCharType="end"/>
        </w:r>
      </w:hyperlink>
    </w:p>
    <w:p w14:paraId="769E3CFE" w14:textId="74B689D0"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23" w:history="1">
        <w:r w:rsidR="003D0CF8" w:rsidRPr="00B70070">
          <w:rPr>
            <w:rStyle w:val="Hipervnculo"/>
            <w:rFonts w:ascii="Arial" w:hAnsi="Arial" w:cs="Arial"/>
            <w:noProof/>
          </w:rPr>
          <w:t>6.3</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PRECIO COTIZADO OFERTA</w:t>
        </w:r>
        <w:r w:rsidR="003D0CF8">
          <w:rPr>
            <w:noProof/>
            <w:webHidden/>
          </w:rPr>
          <w:tab/>
        </w:r>
        <w:r w:rsidR="003D0CF8">
          <w:rPr>
            <w:noProof/>
            <w:webHidden/>
          </w:rPr>
          <w:fldChar w:fldCharType="begin"/>
        </w:r>
        <w:r w:rsidR="003D0CF8">
          <w:rPr>
            <w:noProof/>
            <w:webHidden/>
          </w:rPr>
          <w:instrText xml:space="preserve"> PAGEREF _Toc2010023 \h </w:instrText>
        </w:r>
        <w:r w:rsidR="003D0CF8">
          <w:rPr>
            <w:noProof/>
            <w:webHidden/>
          </w:rPr>
        </w:r>
        <w:r w:rsidR="003D0CF8">
          <w:rPr>
            <w:noProof/>
            <w:webHidden/>
          </w:rPr>
          <w:fldChar w:fldCharType="separate"/>
        </w:r>
        <w:r w:rsidR="00E135F9">
          <w:rPr>
            <w:noProof/>
            <w:webHidden/>
          </w:rPr>
          <w:t>13</w:t>
        </w:r>
        <w:r w:rsidR="003D0CF8">
          <w:rPr>
            <w:noProof/>
            <w:webHidden/>
          </w:rPr>
          <w:fldChar w:fldCharType="end"/>
        </w:r>
      </w:hyperlink>
    </w:p>
    <w:p w14:paraId="2F96E3AC" w14:textId="24FA6D5E" w:rsidR="003D0CF8" w:rsidRDefault="00C72163">
      <w:pPr>
        <w:pStyle w:val="TDC1"/>
        <w:rPr>
          <w:rFonts w:asciiTheme="minorHAnsi" w:eastAsiaTheme="minorEastAsia" w:hAnsiTheme="minorHAnsi" w:cstheme="minorBidi"/>
          <w:caps w:val="0"/>
          <w:noProof/>
          <w:snapToGrid/>
          <w:sz w:val="22"/>
          <w:szCs w:val="22"/>
          <w:lang w:val="es-CO" w:eastAsia="es-CO"/>
        </w:rPr>
      </w:pPr>
      <w:hyperlink w:anchor="_Toc2010024" w:history="1">
        <w:r w:rsidR="003D0CF8" w:rsidRPr="00B70070">
          <w:rPr>
            <w:rStyle w:val="Hipervnculo"/>
            <w:rFonts w:ascii="Arial" w:hAnsi="Arial" w:cs="Arial"/>
            <w:noProof/>
          </w:rPr>
          <w:t>7.</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DEMANDA Y COBERTURA DEL ALUMBRADO PÚBLICO DE LA CIUDAD DE BOGOTÁ D.C.</w:t>
        </w:r>
        <w:r w:rsidR="003D0CF8">
          <w:rPr>
            <w:noProof/>
            <w:webHidden/>
          </w:rPr>
          <w:tab/>
        </w:r>
        <w:r w:rsidR="003D0CF8">
          <w:rPr>
            <w:noProof/>
            <w:webHidden/>
          </w:rPr>
          <w:fldChar w:fldCharType="begin"/>
        </w:r>
        <w:r w:rsidR="003D0CF8">
          <w:rPr>
            <w:noProof/>
            <w:webHidden/>
          </w:rPr>
          <w:instrText xml:space="preserve"> PAGEREF _Toc2010024 \h </w:instrText>
        </w:r>
        <w:r w:rsidR="003D0CF8">
          <w:rPr>
            <w:noProof/>
            <w:webHidden/>
          </w:rPr>
        </w:r>
        <w:r w:rsidR="003D0CF8">
          <w:rPr>
            <w:noProof/>
            <w:webHidden/>
          </w:rPr>
          <w:fldChar w:fldCharType="separate"/>
        </w:r>
        <w:r w:rsidR="00E135F9">
          <w:rPr>
            <w:noProof/>
            <w:webHidden/>
          </w:rPr>
          <w:t>13</w:t>
        </w:r>
        <w:r w:rsidR="003D0CF8">
          <w:rPr>
            <w:noProof/>
            <w:webHidden/>
          </w:rPr>
          <w:fldChar w:fldCharType="end"/>
        </w:r>
      </w:hyperlink>
    </w:p>
    <w:p w14:paraId="4AA8F9A7" w14:textId="2E9465DB"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25" w:history="1">
        <w:r w:rsidR="003D0CF8" w:rsidRPr="00B70070">
          <w:rPr>
            <w:rStyle w:val="Hipervnculo"/>
            <w:rFonts w:ascii="Arial" w:hAnsi="Arial" w:cs="Arial"/>
            <w:noProof/>
          </w:rPr>
          <w:t>7.1</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CURVAS DE CARGA</w:t>
        </w:r>
        <w:r w:rsidR="003D0CF8">
          <w:rPr>
            <w:noProof/>
            <w:webHidden/>
          </w:rPr>
          <w:tab/>
        </w:r>
        <w:r w:rsidR="003D0CF8">
          <w:rPr>
            <w:noProof/>
            <w:webHidden/>
          </w:rPr>
          <w:fldChar w:fldCharType="begin"/>
        </w:r>
        <w:r w:rsidR="003D0CF8">
          <w:rPr>
            <w:noProof/>
            <w:webHidden/>
          </w:rPr>
          <w:instrText xml:space="preserve"> PAGEREF _Toc2010025 \h </w:instrText>
        </w:r>
        <w:r w:rsidR="003D0CF8">
          <w:rPr>
            <w:noProof/>
            <w:webHidden/>
          </w:rPr>
        </w:r>
        <w:r w:rsidR="003D0CF8">
          <w:rPr>
            <w:noProof/>
            <w:webHidden/>
          </w:rPr>
          <w:fldChar w:fldCharType="separate"/>
        </w:r>
        <w:r w:rsidR="00E135F9">
          <w:rPr>
            <w:noProof/>
            <w:webHidden/>
          </w:rPr>
          <w:t>13</w:t>
        </w:r>
        <w:r w:rsidR="003D0CF8">
          <w:rPr>
            <w:noProof/>
            <w:webHidden/>
          </w:rPr>
          <w:fldChar w:fldCharType="end"/>
        </w:r>
      </w:hyperlink>
    </w:p>
    <w:p w14:paraId="4F7E5009" w14:textId="3B078ACF" w:rsidR="003D0CF8" w:rsidRDefault="00C72163">
      <w:pPr>
        <w:pStyle w:val="TDC1"/>
        <w:rPr>
          <w:rFonts w:asciiTheme="minorHAnsi" w:eastAsiaTheme="minorEastAsia" w:hAnsiTheme="minorHAnsi" w:cstheme="minorBidi"/>
          <w:caps w:val="0"/>
          <w:noProof/>
          <w:snapToGrid/>
          <w:sz w:val="22"/>
          <w:szCs w:val="22"/>
          <w:lang w:val="es-CO" w:eastAsia="es-CO"/>
        </w:rPr>
      </w:pPr>
      <w:hyperlink w:anchor="_Toc2010026" w:history="1">
        <w:r w:rsidR="003D0CF8" w:rsidRPr="00B70070">
          <w:rPr>
            <w:rStyle w:val="Hipervnculo"/>
            <w:rFonts w:ascii="Arial" w:hAnsi="Arial" w:cs="Arial"/>
            <w:noProof/>
          </w:rPr>
          <w:t>8.</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MODELO DE PRESENTACIÓN DE LA OFERTA MERCANTIL</w:t>
        </w:r>
        <w:r w:rsidR="003D0CF8">
          <w:rPr>
            <w:noProof/>
            <w:webHidden/>
          </w:rPr>
          <w:tab/>
        </w:r>
        <w:r w:rsidR="003D0CF8">
          <w:rPr>
            <w:noProof/>
            <w:webHidden/>
          </w:rPr>
          <w:fldChar w:fldCharType="begin"/>
        </w:r>
        <w:r w:rsidR="003D0CF8">
          <w:rPr>
            <w:noProof/>
            <w:webHidden/>
          </w:rPr>
          <w:instrText xml:space="preserve"> PAGEREF _Toc2010026 \h </w:instrText>
        </w:r>
        <w:r w:rsidR="003D0CF8">
          <w:rPr>
            <w:noProof/>
            <w:webHidden/>
          </w:rPr>
        </w:r>
        <w:r w:rsidR="003D0CF8">
          <w:rPr>
            <w:noProof/>
            <w:webHidden/>
          </w:rPr>
          <w:fldChar w:fldCharType="separate"/>
        </w:r>
        <w:r w:rsidR="00E135F9">
          <w:rPr>
            <w:noProof/>
            <w:webHidden/>
          </w:rPr>
          <w:t>14</w:t>
        </w:r>
        <w:r w:rsidR="003D0CF8">
          <w:rPr>
            <w:noProof/>
            <w:webHidden/>
          </w:rPr>
          <w:fldChar w:fldCharType="end"/>
        </w:r>
      </w:hyperlink>
    </w:p>
    <w:p w14:paraId="3BD15757" w14:textId="5CA95105"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27" w:history="1">
        <w:r w:rsidR="003D0CF8" w:rsidRPr="00B70070">
          <w:rPr>
            <w:rStyle w:val="Hipervnculo"/>
            <w:rFonts w:ascii="Arial" w:hAnsi="Arial" w:cs="Arial"/>
            <w:noProof/>
          </w:rPr>
          <w:t>8.1</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ANEXO 1. OFERTA MERCANTIL</w:t>
        </w:r>
        <w:r w:rsidR="003D0CF8">
          <w:rPr>
            <w:noProof/>
            <w:webHidden/>
          </w:rPr>
          <w:tab/>
        </w:r>
        <w:r w:rsidR="003D0CF8">
          <w:rPr>
            <w:noProof/>
            <w:webHidden/>
          </w:rPr>
          <w:fldChar w:fldCharType="begin"/>
        </w:r>
        <w:r w:rsidR="003D0CF8">
          <w:rPr>
            <w:noProof/>
            <w:webHidden/>
          </w:rPr>
          <w:instrText xml:space="preserve"> PAGEREF _Toc2010027 \h </w:instrText>
        </w:r>
        <w:r w:rsidR="003D0CF8">
          <w:rPr>
            <w:noProof/>
            <w:webHidden/>
          </w:rPr>
        </w:r>
        <w:r w:rsidR="003D0CF8">
          <w:rPr>
            <w:noProof/>
            <w:webHidden/>
          </w:rPr>
          <w:fldChar w:fldCharType="separate"/>
        </w:r>
        <w:r w:rsidR="00E135F9">
          <w:rPr>
            <w:noProof/>
            <w:webHidden/>
          </w:rPr>
          <w:t>14</w:t>
        </w:r>
        <w:r w:rsidR="003D0CF8">
          <w:rPr>
            <w:noProof/>
            <w:webHidden/>
          </w:rPr>
          <w:fldChar w:fldCharType="end"/>
        </w:r>
      </w:hyperlink>
    </w:p>
    <w:p w14:paraId="691077EC" w14:textId="25F17C8A" w:rsidR="003D0CF8" w:rsidRDefault="00C72163">
      <w:pPr>
        <w:pStyle w:val="TDC2"/>
        <w:tabs>
          <w:tab w:val="left" w:pos="1049"/>
        </w:tabs>
        <w:rPr>
          <w:rFonts w:asciiTheme="minorHAnsi" w:eastAsiaTheme="minorEastAsia" w:hAnsiTheme="minorHAnsi" w:cstheme="minorBidi"/>
          <w:caps w:val="0"/>
          <w:noProof/>
          <w:snapToGrid/>
          <w:sz w:val="22"/>
          <w:szCs w:val="22"/>
          <w:lang w:val="es-CO" w:eastAsia="es-CO"/>
        </w:rPr>
      </w:pPr>
      <w:hyperlink w:anchor="_Toc2010029" w:history="1">
        <w:r w:rsidR="003D0CF8" w:rsidRPr="00B70070">
          <w:rPr>
            <w:rStyle w:val="Hipervnculo"/>
            <w:rFonts w:ascii="Arial" w:hAnsi="Arial" w:cs="Arial"/>
            <w:noProof/>
          </w:rPr>
          <w:t>8.2</w:t>
        </w:r>
        <w:r w:rsidR="003D0CF8">
          <w:rPr>
            <w:rFonts w:asciiTheme="minorHAnsi" w:eastAsiaTheme="minorEastAsia" w:hAnsiTheme="minorHAnsi" w:cstheme="minorBidi"/>
            <w:caps w:val="0"/>
            <w:noProof/>
            <w:snapToGrid/>
            <w:sz w:val="22"/>
            <w:szCs w:val="22"/>
            <w:lang w:val="es-CO" w:eastAsia="es-CO"/>
          </w:rPr>
          <w:tab/>
        </w:r>
        <w:r w:rsidR="003D0CF8" w:rsidRPr="00B70070">
          <w:rPr>
            <w:rStyle w:val="Hipervnculo"/>
            <w:rFonts w:ascii="Arial" w:hAnsi="Arial" w:cs="Arial"/>
            <w:noProof/>
          </w:rPr>
          <w:t>ANEXO 2. Cuadro de Cantidades de Energía y Precio</w:t>
        </w:r>
        <w:r w:rsidR="003D0CF8">
          <w:rPr>
            <w:noProof/>
            <w:webHidden/>
          </w:rPr>
          <w:tab/>
        </w:r>
        <w:r w:rsidR="003D0CF8">
          <w:rPr>
            <w:noProof/>
            <w:webHidden/>
          </w:rPr>
          <w:fldChar w:fldCharType="begin"/>
        </w:r>
        <w:r w:rsidR="003D0CF8">
          <w:rPr>
            <w:noProof/>
            <w:webHidden/>
          </w:rPr>
          <w:instrText xml:space="preserve"> PAGEREF _Toc2010029 \h </w:instrText>
        </w:r>
        <w:r w:rsidR="003D0CF8">
          <w:rPr>
            <w:noProof/>
            <w:webHidden/>
          </w:rPr>
        </w:r>
        <w:r w:rsidR="003D0CF8">
          <w:rPr>
            <w:noProof/>
            <w:webHidden/>
          </w:rPr>
          <w:fldChar w:fldCharType="separate"/>
        </w:r>
        <w:r w:rsidR="00E135F9">
          <w:rPr>
            <w:noProof/>
            <w:webHidden/>
          </w:rPr>
          <w:t>26</w:t>
        </w:r>
        <w:r w:rsidR="003D0CF8">
          <w:rPr>
            <w:noProof/>
            <w:webHidden/>
          </w:rPr>
          <w:fldChar w:fldCharType="end"/>
        </w:r>
      </w:hyperlink>
    </w:p>
    <w:p w14:paraId="184201E6" w14:textId="77777777" w:rsidR="003D0CF8" w:rsidRPr="0045074E" w:rsidRDefault="008451DD" w:rsidP="003D0CF8">
      <w:pPr>
        <w:pStyle w:val="TDC1"/>
        <w:rPr>
          <w:rFonts w:ascii="Arial" w:eastAsiaTheme="minorEastAsia" w:hAnsi="Arial" w:cs="Arial"/>
          <w:caps w:val="0"/>
          <w:noProof/>
          <w:snapToGrid/>
          <w:sz w:val="22"/>
          <w:szCs w:val="22"/>
          <w:lang w:val="es-ES"/>
        </w:rPr>
      </w:pPr>
      <w:r w:rsidRPr="0045074E">
        <w:rPr>
          <w:rFonts w:ascii="Arial" w:hAnsi="Arial" w:cs="Arial"/>
          <w:color w:val="000000"/>
          <w:sz w:val="22"/>
          <w:szCs w:val="22"/>
          <w:lang w:val="es-ES"/>
        </w:rPr>
        <w:fldChar w:fldCharType="end"/>
      </w:r>
    </w:p>
    <w:p w14:paraId="374F8230" w14:textId="77777777" w:rsidR="00AC5C23" w:rsidRPr="0045074E" w:rsidRDefault="00AC5C23" w:rsidP="00C27E6C">
      <w:pPr>
        <w:rPr>
          <w:rFonts w:ascii="Arial" w:hAnsi="Arial" w:cs="Arial"/>
          <w:color w:val="000000"/>
          <w:sz w:val="22"/>
          <w:szCs w:val="22"/>
          <w:lang w:val="es-ES"/>
        </w:rPr>
      </w:pPr>
    </w:p>
    <w:p w14:paraId="004236AB" w14:textId="77777777" w:rsidR="00625DFB" w:rsidRPr="0045074E" w:rsidRDefault="00625DFB" w:rsidP="00C27E6C">
      <w:pPr>
        <w:pStyle w:val="TDC2"/>
        <w:tabs>
          <w:tab w:val="left" w:pos="1049"/>
        </w:tabs>
        <w:rPr>
          <w:rFonts w:ascii="Arial" w:hAnsi="Arial" w:cs="Arial"/>
          <w:caps w:val="0"/>
          <w:noProof/>
          <w:snapToGrid/>
          <w:color w:val="000000"/>
          <w:sz w:val="22"/>
          <w:szCs w:val="22"/>
          <w:lang w:val="es-ES"/>
        </w:rPr>
      </w:pPr>
    </w:p>
    <w:p w14:paraId="0737FFB0" w14:textId="77777777" w:rsidR="00625DFB" w:rsidRPr="0045074E" w:rsidRDefault="00625DFB" w:rsidP="00C27E6C">
      <w:pPr>
        <w:pStyle w:val="TDC1"/>
        <w:jc w:val="center"/>
        <w:rPr>
          <w:rFonts w:ascii="Arial" w:hAnsi="Arial" w:cs="Arial"/>
          <w:color w:val="000000"/>
          <w:sz w:val="22"/>
          <w:szCs w:val="22"/>
        </w:rPr>
      </w:pPr>
    </w:p>
    <w:p w14:paraId="0A58B3F2" w14:textId="77777777" w:rsidR="00625DFB" w:rsidRPr="0045074E" w:rsidRDefault="00625DFB" w:rsidP="00C27E6C">
      <w:pPr>
        <w:pStyle w:val="Textoindependiente"/>
        <w:rPr>
          <w:rFonts w:ascii="Arial" w:hAnsi="Arial" w:cs="Arial"/>
          <w:i w:val="0"/>
          <w:color w:val="000000"/>
          <w:sz w:val="22"/>
          <w:szCs w:val="22"/>
        </w:rPr>
      </w:pPr>
      <w:r w:rsidRPr="0045074E">
        <w:rPr>
          <w:rFonts w:ascii="Arial" w:hAnsi="Arial" w:cs="Arial"/>
          <w:b w:val="0"/>
          <w:color w:val="000000"/>
          <w:sz w:val="22"/>
          <w:szCs w:val="22"/>
        </w:rPr>
        <w:br w:type="page"/>
      </w:r>
      <w:r w:rsidRPr="0045074E">
        <w:rPr>
          <w:rFonts w:ascii="Arial" w:hAnsi="Arial" w:cs="Arial"/>
          <w:i w:val="0"/>
          <w:color w:val="000000"/>
          <w:sz w:val="22"/>
          <w:szCs w:val="22"/>
        </w:rPr>
        <w:lastRenderedPageBreak/>
        <w:t>INVITACIÓN A OFRECER</w:t>
      </w:r>
    </w:p>
    <w:p w14:paraId="07FC04D4" w14:textId="77777777" w:rsidR="00625DFB" w:rsidRPr="0045074E" w:rsidRDefault="00625DFB" w:rsidP="00C27E6C">
      <w:pPr>
        <w:jc w:val="center"/>
        <w:rPr>
          <w:rFonts w:ascii="Arial" w:hAnsi="Arial" w:cs="Arial"/>
          <w:b/>
          <w:color w:val="000000"/>
          <w:sz w:val="22"/>
          <w:szCs w:val="22"/>
        </w:rPr>
      </w:pPr>
      <w:r w:rsidRPr="0045074E">
        <w:rPr>
          <w:rFonts w:ascii="Arial" w:hAnsi="Arial" w:cs="Arial"/>
          <w:b/>
          <w:color w:val="000000"/>
          <w:sz w:val="22"/>
          <w:szCs w:val="22"/>
        </w:rPr>
        <w:t>SUMINISTRO DE ENERGÍA Y POTENCIA</w:t>
      </w:r>
    </w:p>
    <w:p w14:paraId="6A51ECE4" w14:textId="77777777" w:rsidR="00625DFB" w:rsidRPr="0045074E" w:rsidRDefault="00625DFB" w:rsidP="00C27E6C">
      <w:pPr>
        <w:pStyle w:val="Textoindependiente"/>
        <w:rPr>
          <w:rFonts w:ascii="Arial" w:hAnsi="Arial" w:cs="Arial"/>
          <w:i w:val="0"/>
          <w:color w:val="000000"/>
          <w:sz w:val="22"/>
          <w:szCs w:val="22"/>
        </w:rPr>
      </w:pPr>
    </w:p>
    <w:p w14:paraId="63F9E2C0" w14:textId="77777777" w:rsidR="00625DFB" w:rsidRPr="0045074E" w:rsidRDefault="00625DFB" w:rsidP="00C27E6C">
      <w:pPr>
        <w:pStyle w:val="Textoindependiente"/>
        <w:rPr>
          <w:rFonts w:ascii="Arial" w:hAnsi="Arial" w:cs="Arial"/>
          <w:i w:val="0"/>
          <w:color w:val="000000"/>
          <w:sz w:val="22"/>
          <w:szCs w:val="22"/>
        </w:rPr>
      </w:pPr>
      <w:r w:rsidRPr="0045074E">
        <w:rPr>
          <w:rFonts w:ascii="Arial" w:hAnsi="Arial" w:cs="Arial"/>
          <w:i w:val="0"/>
          <w:color w:val="000000"/>
          <w:sz w:val="22"/>
          <w:szCs w:val="22"/>
        </w:rPr>
        <w:t>INVITACIÓN PÚBLICA</w:t>
      </w:r>
    </w:p>
    <w:p w14:paraId="047CBAF1" w14:textId="1CB1E5DB" w:rsidR="00625DFB" w:rsidRPr="0045074E" w:rsidRDefault="008451DD" w:rsidP="00C27E6C">
      <w:pPr>
        <w:jc w:val="center"/>
        <w:rPr>
          <w:rFonts w:ascii="Arial" w:hAnsi="Arial" w:cs="Arial"/>
          <w:b/>
          <w:i/>
          <w:color w:val="000000"/>
          <w:sz w:val="22"/>
          <w:szCs w:val="22"/>
        </w:rPr>
      </w:pPr>
      <w:r w:rsidRPr="0045074E">
        <w:rPr>
          <w:rFonts w:ascii="Arial" w:hAnsi="Arial" w:cs="Arial"/>
          <w:b/>
          <w:noProof/>
          <w:color w:val="000000"/>
          <w:sz w:val="22"/>
          <w:szCs w:val="22"/>
        </w:rPr>
        <w:fldChar w:fldCharType="begin"/>
      </w:r>
      <w:r w:rsidR="00625DFB" w:rsidRPr="0045074E">
        <w:rPr>
          <w:rFonts w:ascii="Arial" w:hAnsi="Arial" w:cs="Arial"/>
          <w:b/>
          <w:noProof/>
          <w:color w:val="000000"/>
          <w:sz w:val="22"/>
          <w:szCs w:val="22"/>
        </w:rPr>
        <w:instrText xml:space="preserve"> MERGEFIELD COD03 </w:instrText>
      </w:r>
      <w:r w:rsidRPr="0045074E">
        <w:rPr>
          <w:rFonts w:ascii="Arial" w:hAnsi="Arial" w:cs="Arial"/>
          <w:b/>
          <w:noProof/>
          <w:color w:val="000000"/>
          <w:sz w:val="22"/>
          <w:szCs w:val="22"/>
        </w:rPr>
        <w:fldChar w:fldCharType="separate"/>
      </w:r>
      <w:r w:rsidR="00890411" w:rsidRPr="0045074E">
        <w:rPr>
          <w:rFonts w:ascii="Arial" w:hAnsi="Arial" w:cs="Arial"/>
          <w:b/>
          <w:noProof/>
          <w:color w:val="000000"/>
          <w:sz w:val="22"/>
          <w:szCs w:val="22"/>
        </w:rPr>
        <w:t>G</w:t>
      </w:r>
      <w:r w:rsidR="00025425" w:rsidRPr="0045074E">
        <w:rPr>
          <w:rFonts w:ascii="Arial" w:hAnsi="Arial" w:cs="Arial"/>
          <w:b/>
          <w:noProof/>
          <w:color w:val="000000"/>
          <w:sz w:val="22"/>
          <w:szCs w:val="22"/>
        </w:rPr>
        <w:t>M</w:t>
      </w:r>
      <w:r w:rsidR="004406CE" w:rsidRPr="0045074E">
        <w:rPr>
          <w:rFonts w:ascii="Arial" w:hAnsi="Arial" w:cs="Arial"/>
          <w:b/>
          <w:noProof/>
          <w:color w:val="000000"/>
          <w:sz w:val="22"/>
          <w:szCs w:val="22"/>
        </w:rPr>
        <w:t>-1</w:t>
      </w:r>
      <w:r w:rsidR="00F179BA" w:rsidRPr="0045074E">
        <w:rPr>
          <w:rFonts w:ascii="Arial" w:hAnsi="Arial" w:cs="Arial"/>
          <w:b/>
          <w:noProof/>
          <w:color w:val="000000"/>
          <w:sz w:val="22"/>
          <w:szCs w:val="22"/>
        </w:rPr>
        <w:t>9</w:t>
      </w:r>
      <w:r w:rsidR="00B638F6" w:rsidRPr="0045074E">
        <w:rPr>
          <w:rFonts w:ascii="Arial" w:hAnsi="Arial" w:cs="Arial"/>
          <w:b/>
          <w:noProof/>
          <w:color w:val="000000"/>
          <w:sz w:val="22"/>
          <w:szCs w:val="22"/>
        </w:rPr>
        <w:t>-00</w:t>
      </w:r>
      <w:r w:rsidRPr="0045074E">
        <w:rPr>
          <w:rFonts w:ascii="Arial" w:hAnsi="Arial" w:cs="Arial"/>
          <w:b/>
          <w:noProof/>
          <w:color w:val="000000"/>
          <w:sz w:val="22"/>
          <w:szCs w:val="22"/>
        </w:rPr>
        <w:fldChar w:fldCharType="end"/>
      </w:r>
      <w:r w:rsidR="00B35C3D">
        <w:rPr>
          <w:rFonts w:ascii="Arial" w:hAnsi="Arial" w:cs="Arial"/>
          <w:b/>
          <w:noProof/>
          <w:color w:val="000000"/>
          <w:sz w:val="22"/>
          <w:szCs w:val="22"/>
        </w:rPr>
        <w:t>5</w:t>
      </w:r>
    </w:p>
    <w:p w14:paraId="401C6533" w14:textId="77777777" w:rsidR="00625DFB" w:rsidRPr="0045074E" w:rsidRDefault="00625DFB" w:rsidP="00C27E6C">
      <w:pPr>
        <w:pBdr>
          <w:bottom w:val="single" w:sz="6" w:space="1" w:color="auto"/>
        </w:pBdr>
        <w:rPr>
          <w:rFonts w:ascii="Arial" w:hAnsi="Arial" w:cs="Arial"/>
          <w:b/>
          <w:color w:val="000000"/>
          <w:sz w:val="22"/>
          <w:szCs w:val="22"/>
        </w:rPr>
      </w:pPr>
    </w:p>
    <w:p w14:paraId="1C633178" w14:textId="77777777" w:rsidR="00625DFB" w:rsidRPr="0045074E" w:rsidRDefault="00625DFB" w:rsidP="00C27E6C">
      <w:pPr>
        <w:pStyle w:val="Ttulo1"/>
        <w:rPr>
          <w:rFonts w:ascii="Arial" w:hAnsi="Arial" w:cs="Arial"/>
          <w:color w:val="000000"/>
          <w:sz w:val="22"/>
          <w:szCs w:val="22"/>
        </w:rPr>
      </w:pPr>
      <w:bookmarkStart w:id="0" w:name="_Toc366586512"/>
      <w:bookmarkStart w:id="1" w:name="_Toc2009987"/>
      <w:r w:rsidRPr="0045074E">
        <w:rPr>
          <w:rFonts w:ascii="Arial" w:hAnsi="Arial" w:cs="Arial"/>
          <w:color w:val="000000"/>
          <w:sz w:val="22"/>
          <w:szCs w:val="22"/>
        </w:rPr>
        <w:t>INSTRUCCIONES GENERALES Y REQUISITOS</w:t>
      </w:r>
      <w:bookmarkEnd w:id="0"/>
      <w:bookmarkEnd w:id="1"/>
    </w:p>
    <w:p w14:paraId="246D7733"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La presente sección establece las instrucciones y requisitos generales en que los participantes deben presentar sus ofertas mercantiles de suministro de energía y potencia.</w:t>
      </w:r>
    </w:p>
    <w:p w14:paraId="1682B89F" w14:textId="77777777" w:rsidR="00625DFB" w:rsidRPr="0045074E" w:rsidRDefault="00625DFB" w:rsidP="00C27E6C">
      <w:pPr>
        <w:pStyle w:val="Ttulo2"/>
        <w:rPr>
          <w:rFonts w:ascii="Arial" w:hAnsi="Arial" w:cs="Arial"/>
          <w:color w:val="000000"/>
          <w:sz w:val="22"/>
          <w:szCs w:val="22"/>
        </w:rPr>
      </w:pPr>
      <w:bookmarkStart w:id="2" w:name="_Toc366586513"/>
      <w:bookmarkStart w:id="3" w:name="_Toc2009988"/>
      <w:r w:rsidRPr="0045074E">
        <w:rPr>
          <w:rFonts w:ascii="Arial" w:hAnsi="Arial" w:cs="Arial"/>
          <w:color w:val="000000"/>
          <w:sz w:val="22"/>
          <w:szCs w:val="22"/>
        </w:rPr>
        <w:t>OBJETO DE LA INVITACIÓN A OFRECER</w:t>
      </w:r>
      <w:bookmarkEnd w:id="2"/>
      <w:bookmarkEnd w:id="3"/>
    </w:p>
    <w:p w14:paraId="2FF15E1D"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CODENSA</w:t>
      </w:r>
      <w:r w:rsidR="00C646B8" w:rsidRPr="0045074E">
        <w:rPr>
          <w:rFonts w:ascii="Arial" w:hAnsi="Arial" w:cs="Arial"/>
          <w:color w:val="000000"/>
          <w:sz w:val="22"/>
          <w:szCs w:val="22"/>
        </w:rPr>
        <w:t xml:space="preserve"> S.A. ESP, en adelante CODENSA</w:t>
      </w:r>
      <w:r w:rsidRPr="0045074E">
        <w:rPr>
          <w:rFonts w:ascii="Arial" w:hAnsi="Arial" w:cs="Arial"/>
          <w:color w:val="000000"/>
          <w:sz w:val="22"/>
          <w:szCs w:val="22"/>
        </w:rPr>
        <w:t xml:space="preserve">, invita a los interesados a presentar oferta mercantil para el suministro de energía y potencia entre el </w:t>
      </w:r>
      <w:r w:rsidR="00F179BA" w:rsidRPr="0045074E">
        <w:rPr>
          <w:rFonts w:ascii="Arial" w:hAnsi="Arial" w:cs="Arial"/>
          <w:i/>
          <w:noProof/>
          <w:color w:val="000000"/>
          <w:sz w:val="22"/>
          <w:szCs w:val="22"/>
        </w:rPr>
        <w:fldChar w:fldCharType="begin"/>
      </w:r>
      <w:r w:rsidR="00F179BA" w:rsidRPr="0045074E">
        <w:rPr>
          <w:rFonts w:ascii="Arial" w:hAnsi="Arial" w:cs="Arial"/>
          <w:i/>
          <w:noProof/>
          <w:color w:val="000000"/>
          <w:sz w:val="22"/>
          <w:szCs w:val="22"/>
        </w:rPr>
        <w:instrText xml:space="preserve"> MERGEFIELD COD05 </w:instrText>
      </w:r>
      <w:r w:rsidR="00F179BA" w:rsidRPr="0045074E">
        <w:rPr>
          <w:rFonts w:ascii="Arial" w:hAnsi="Arial" w:cs="Arial"/>
          <w:i/>
          <w:noProof/>
          <w:color w:val="000000"/>
          <w:sz w:val="22"/>
          <w:szCs w:val="22"/>
        </w:rPr>
        <w:fldChar w:fldCharType="separate"/>
      </w:r>
      <w:r w:rsidR="00F179BA" w:rsidRPr="0045074E">
        <w:rPr>
          <w:rFonts w:ascii="Arial" w:hAnsi="Arial" w:cs="Arial"/>
          <w:i/>
          <w:noProof/>
          <w:color w:val="000000"/>
          <w:sz w:val="22"/>
          <w:szCs w:val="22"/>
        </w:rPr>
        <w:t xml:space="preserve">1 de enero de 2021 </w:t>
      </w:r>
      <w:r w:rsidR="00F179BA" w:rsidRPr="0045074E">
        <w:rPr>
          <w:rFonts w:ascii="Arial" w:hAnsi="Arial" w:cs="Arial"/>
          <w:i/>
          <w:noProof/>
          <w:color w:val="000000"/>
          <w:sz w:val="22"/>
          <w:szCs w:val="22"/>
        </w:rPr>
        <w:fldChar w:fldCharType="end"/>
      </w:r>
      <w:r w:rsidRPr="0045074E">
        <w:rPr>
          <w:rFonts w:ascii="Arial" w:hAnsi="Arial" w:cs="Arial"/>
          <w:color w:val="000000"/>
          <w:sz w:val="22"/>
          <w:szCs w:val="22"/>
        </w:rPr>
        <w:t>y el</w:t>
      </w:r>
      <w:r w:rsidR="00890411" w:rsidRPr="0045074E">
        <w:rPr>
          <w:rFonts w:ascii="Arial" w:hAnsi="Arial" w:cs="Arial"/>
          <w:color w:val="000000"/>
          <w:sz w:val="22"/>
          <w:szCs w:val="22"/>
        </w:rPr>
        <w:t xml:space="preserve"> 31 de diciembre de</w:t>
      </w:r>
      <w:r w:rsidRPr="0045074E">
        <w:rPr>
          <w:rFonts w:ascii="Arial" w:hAnsi="Arial" w:cs="Arial"/>
          <w:color w:val="000000"/>
          <w:sz w:val="22"/>
          <w:szCs w:val="22"/>
        </w:rPr>
        <w:t xml:space="preserve"> </w:t>
      </w:r>
      <w:r w:rsidR="000F2A23" w:rsidRPr="0045074E">
        <w:rPr>
          <w:rFonts w:ascii="Arial" w:hAnsi="Arial" w:cs="Arial"/>
          <w:i/>
          <w:noProof/>
          <w:color w:val="000000"/>
          <w:sz w:val="22"/>
          <w:szCs w:val="22"/>
        </w:rPr>
        <w:t>20</w:t>
      </w:r>
      <w:r w:rsidR="00F179BA" w:rsidRPr="0045074E">
        <w:rPr>
          <w:rFonts w:ascii="Arial" w:hAnsi="Arial" w:cs="Arial"/>
          <w:i/>
          <w:noProof/>
          <w:color w:val="000000"/>
          <w:sz w:val="22"/>
          <w:szCs w:val="22"/>
        </w:rPr>
        <w:t>22</w:t>
      </w:r>
      <w:r w:rsidRPr="0045074E">
        <w:rPr>
          <w:rFonts w:ascii="Arial" w:hAnsi="Arial" w:cs="Arial"/>
          <w:color w:val="000000"/>
          <w:sz w:val="22"/>
          <w:szCs w:val="22"/>
        </w:rPr>
        <w:t>, para atende</w:t>
      </w:r>
      <w:r w:rsidR="00F179BA" w:rsidRPr="0045074E">
        <w:rPr>
          <w:rFonts w:ascii="Arial" w:hAnsi="Arial" w:cs="Arial"/>
          <w:color w:val="000000"/>
          <w:sz w:val="22"/>
          <w:szCs w:val="22"/>
        </w:rPr>
        <w:t xml:space="preserve">r el servicio de Alumbrado público de la ciudad de Bogotá </w:t>
      </w:r>
      <w:r w:rsidRPr="0045074E">
        <w:rPr>
          <w:rFonts w:ascii="Arial" w:hAnsi="Arial" w:cs="Arial"/>
          <w:color w:val="000000"/>
          <w:sz w:val="22"/>
          <w:szCs w:val="22"/>
        </w:rPr>
        <w:t>, de conformidad con la presente invitación a ofrecer.</w:t>
      </w:r>
    </w:p>
    <w:p w14:paraId="59B45AC5" w14:textId="77777777" w:rsidR="00625DFB" w:rsidRPr="0045074E" w:rsidRDefault="00625DFB" w:rsidP="00C27E6C">
      <w:pPr>
        <w:pStyle w:val="Ttulo2"/>
        <w:rPr>
          <w:rFonts w:ascii="Arial" w:hAnsi="Arial" w:cs="Arial"/>
          <w:color w:val="000000"/>
          <w:sz w:val="22"/>
          <w:szCs w:val="22"/>
        </w:rPr>
      </w:pPr>
      <w:bookmarkStart w:id="4" w:name="_Toc366586514"/>
      <w:bookmarkStart w:id="5" w:name="_Toc2009989"/>
      <w:r w:rsidRPr="0045074E">
        <w:rPr>
          <w:rFonts w:ascii="Arial" w:hAnsi="Arial" w:cs="Arial"/>
          <w:color w:val="000000"/>
          <w:sz w:val="22"/>
          <w:szCs w:val="22"/>
        </w:rPr>
        <w:t>NATURALEZA DE LA PRESENTE invitación a ofrecer</w:t>
      </w:r>
      <w:bookmarkEnd w:id="4"/>
      <w:bookmarkEnd w:id="5"/>
      <w:r w:rsidRPr="0045074E">
        <w:rPr>
          <w:rFonts w:ascii="Arial" w:hAnsi="Arial" w:cs="Arial"/>
          <w:color w:val="000000"/>
          <w:sz w:val="22"/>
          <w:szCs w:val="22"/>
        </w:rPr>
        <w:t xml:space="preserve"> </w:t>
      </w:r>
    </w:p>
    <w:p w14:paraId="770B2868"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La presente invitación a ofrecer y los documentos que se produzcan en desarrollo de la misma por CODENSA, no implican la aceptación por parte de ella, ni crean la obligación de aceptar las ofertas que le presenten o cualquier otra obligación.</w:t>
      </w:r>
    </w:p>
    <w:p w14:paraId="021A0CC1" w14:textId="77777777" w:rsidR="00625DFB" w:rsidRPr="0045074E" w:rsidRDefault="00625DFB" w:rsidP="00C27E6C">
      <w:pPr>
        <w:rPr>
          <w:rFonts w:ascii="Arial" w:hAnsi="Arial" w:cs="Arial"/>
          <w:color w:val="000000"/>
          <w:sz w:val="22"/>
          <w:szCs w:val="22"/>
        </w:rPr>
      </w:pPr>
    </w:p>
    <w:p w14:paraId="3C67FC0A"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Para los efectos de la presente invitación el término energía eléctrica involucra la potencia eléctrica asociada.</w:t>
      </w:r>
    </w:p>
    <w:p w14:paraId="7C3CE0C0" w14:textId="77777777" w:rsidR="00625DFB" w:rsidRPr="0045074E" w:rsidRDefault="00625DFB" w:rsidP="00C27E6C">
      <w:pPr>
        <w:pStyle w:val="Ttulo2"/>
        <w:rPr>
          <w:rFonts w:ascii="Arial" w:hAnsi="Arial" w:cs="Arial"/>
          <w:color w:val="000000"/>
          <w:sz w:val="22"/>
          <w:szCs w:val="22"/>
        </w:rPr>
      </w:pPr>
      <w:bookmarkStart w:id="6" w:name="_Toc366586515"/>
      <w:bookmarkStart w:id="7" w:name="_Toc2009990"/>
      <w:r w:rsidRPr="0045074E">
        <w:rPr>
          <w:rFonts w:ascii="Arial" w:hAnsi="Arial" w:cs="Arial"/>
          <w:color w:val="000000"/>
          <w:sz w:val="22"/>
          <w:szCs w:val="22"/>
        </w:rPr>
        <w:t>RÉGIMEN JURÍDICO</w:t>
      </w:r>
      <w:bookmarkEnd w:id="6"/>
      <w:bookmarkEnd w:id="7"/>
      <w:r w:rsidRPr="0045074E">
        <w:rPr>
          <w:rFonts w:ascii="Arial" w:hAnsi="Arial" w:cs="Arial"/>
          <w:color w:val="000000"/>
          <w:sz w:val="22"/>
          <w:szCs w:val="22"/>
        </w:rPr>
        <w:t xml:space="preserve"> </w:t>
      </w:r>
    </w:p>
    <w:p w14:paraId="468723C8"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La presente invitación a ofrecer y la relación jurídica que surja de la misma, se sujetan a la Ley colombiana y a las Resoluciones expedidas por la Comisión de Regulación de Energía y Gas – CREG vigentes a la fecha de vencimiento del plazo para presentar la oferta. </w:t>
      </w:r>
    </w:p>
    <w:p w14:paraId="49747736" w14:textId="77777777" w:rsidR="00625DFB" w:rsidRPr="0045074E" w:rsidRDefault="00625DFB" w:rsidP="00C27E6C">
      <w:pPr>
        <w:pStyle w:val="Ttulo2"/>
        <w:rPr>
          <w:rFonts w:ascii="Arial" w:hAnsi="Arial" w:cs="Arial"/>
          <w:color w:val="000000"/>
          <w:sz w:val="22"/>
          <w:szCs w:val="22"/>
        </w:rPr>
      </w:pPr>
      <w:bookmarkStart w:id="8" w:name="_Toc366586516"/>
      <w:bookmarkStart w:id="9" w:name="_Toc2009991"/>
      <w:r w:rsidRPr="0045074E">
        <w:rPr>
          <w:rFonts w:ascii="Arial" w:hAnsi="Arial" w:cs="Arial"/>
          <w:color w:val="000000"/>
          <w:sz w:val="22"/>
          <w:szCs w:val="22"/>
        </w:rPr>
        <w:t>DOCUMENTOS DE LA INVITACIÓN</w:t>
      </w:r>
      <w:bookmarkEnd w:id="8"/>
      <w:bookmarkEnd w:id="9"/>
      <w:r w:rsidRPr="0045074E">
        <w:rPr>
          <w:rFonts w:ascii="Arial" w:hAnsi="Arial" w:cs="Arial"/>
          <w:color w:val="000000"/>
          <w:sz w:val="22"/>
          <w:szCs w:val="22"/>
        </w:rPr>
        <w:t xml:space="preserve">      </w:t>
      </w:r>
    </w:p>
    <w:p w14:paraId="140E3E5E" w14:textId="77777777" w:rsidR="00625DFB" w:rsidRPr="0045074E" w:rsidRDefault="00625DFB" w:rsidP="00C27E6C">
      <w:pPr>
        <w:numPr>
          <w:ilvl w:val="0"/>
          <w:numId w:val="1"/>
        </w:numPr>
        <w:rPr>
          <w:rFonts w:ascii="Arial" w:hAnsi="Arial" w:cs="Arial"/>
          <w:color w:val="000000"/>
          <w:sz w:val="22"/>
          <w:szCs w:val="22"/>
        </w:rPr>
      </w:pPr>
      <w:r w:rsidRPr="0045074E">
        <w:rPr>
          <w:rFonts w:ascii="Arial" w:hAnsi="Arial" w:cs="Arial"/>
          <w:color w:val="000000"/>
          <w:sz w:val="22"/>
          <w:szCs w:val="22"/>
        </w:rPr>
        <w:t>La invitación a ofrecer y todos sus anexos.</w:t>
      </w:r>
    </w:p>
    <w:p w14:paraId="017B5745" w14:textId="77777777" w:rsidR="00625DFB" w:rsidRPr="0045074E" w:rsidRDefault="00DD18F1" w:rsidP="00C27E6C">
      <w:pPr>
        <w:numPr>
          <w:ilvl w:val="0"/>
          <w:numId w:val="1"/>
        </w:numPr>
        <w:rPr>
          <w:rFonts w:ascii="Arial" w:hAnsi="Arial" w:cs="Arial"/>
          <w:color w:val="000000"/>
          <w:sz w:val="22"/>
          <w:szCs w:val="22"/>
        </w:rPr>
      </w:pPr>
      <w:r w:rsidRPr="0045074E">
        <w:rPr>
          <w:rFonts w:ascii="Arial" w:hAnsi="Arial" w:cs="Arial"/>
          <w:color w:val="000000"/>
          <w:sz w:val="22"/>
          <w:szCs w:val="22"/>
        </w:rPr>
        <w:t xml:space="preserve">Las adendas </w:t>
      </w:r>
      <w:r w:rsidR="00625DFB" w:rsidRPr="0045074E">
        <w:rPr>
          <w:rFonts w:ascii="Arial" w:hAnsi="Arial" w:cs="Arial"/>
          <w:color w:val="000000"/>
          <w:sz w:val="22"/>
          <w:szCs w:val="22"/>
        </w:rPr>
        <w:t>y la serie de preguntas formuladas por los interesados en presentar Ofertas Mercantiles, respuestas y aclaraciones remitidas en forma escrita por parte de CODENSA durante el período de la invitación.</w:t>
      </w:r>
    </w:p>
    <w:p w14:paraId="73CFB19A" w14:textId="77777777" w:rsidR="00625DFB" w:rsidRPr="0045074E" w:rsidRDefault="00625DFB" w:rsidP="00C27E6C">
      <w:pPr>
        <w:numPr>
          <w:ilvl w:val="0"/>
          <w:numId w:val="1"/>
        </w:numPr>
        <w:rPr>
          <w:rFonts w:ascii="Arial" w:hAnsi="Arial" w:cs="Arial"/>
          <w:color w:val="000000"/>
          <w:sz w:val="22"/>
          <w:szCs w:val="22"/>
        </w:rPr>
      </w:pPr>
      <w:r w:rsidRPr="0045074E">
        <w:rPr>
          <w:rFonts w:ascii="Arial" w:hAnsi="Arial" w:cs="Arial"/>
          <w:color w:val="000000"/>
          <w:sz w:val="22"/>
          <w:szCs w:val="22"/>
        </w:rPr>
        <w:t>En general, todos los documentos a que hagan referencia los citados anteriormente.</w:t>
      </w:r>
    </w:p>
    <w:p w14:paraId="01DD625A" w14:textId="77777777" w:rsidR="00625DFB" w:rsidRPr="0045074E" w:rsidRDefault="00625DFB" w:rsidP="00C27E6C">
      <w:pPr>
        <w:pStyle w:val="Ttulo2"/>
        <w:rPr>
          <w:rFonts w:ascii="Arial" w:hAnsi="Arial" w:cs="Arial"/>
          <w:color w:val="000000"/>
          <w:sz w:val="22"/>
          <w:szCs w:val="22"/>
        </w:rPr>
      </w:pPr>
      <w:bookmarkStart w:id="10" w:name="_Toc366586517"/>
      <w:bookmarkStart w:id="11" w:name="_Toc2009992"/>
      <w:r w:rsidRPr="0045074E">
        <w:rPr>
          <w:rFonts w:ascii="Arial" w:hAnsi="Arial" w:cs="Arial"/>
          <w:color w:val="000000"/>
          <w:sz w:val="22"/>
          <w:szCs w:val="22"/>
        </w:rPr>
        <w:t>PRECIO DEL DOCUMENTO CON Las INSTRUCCIONES DE PARTICIPACIÓN</w:t>
      </w:r>
      <w:bookmarkEnd w:id="10"/>
      <w:bookmarkEnd w:id="11"/>
      <w:r w:rsidRPr="0045074E">
        <w:rPr>
          <w:rFonts w:ascii="Arial" w:hAnsi="Arial" w:cs="Arial"/>
          <w:color w:val="000000"/>
          <w:sz w:val="22"/>
          <w:szCs w:val="22"/>
        </w:rPr>
        <w:t xml:space="preserve"> </w:t>
      </w:r>
    </w:p>
    <w:p w14:paraId="2512CA06" w14:textId="77777777" w:rsidR="00144741" w:rsidRPr="0045074E" w:rsidRDefault="00625DFB" w:rsidP="00C27E6C">
      <w:pPr>
        <w:rPr>
          <w:rFonts w:ascii="Arial" w:hAnsi="Arial" w:cs="Arial"/>
          <w:color w:val="000000"/>
          <w:sz w:val="22"/>
          <w:szCs w:val="22"/>
        </w:rPr>
      </w:pPr>
      <w:r w:rsidRPr="0045074E">
        <w:rPr>
          <w:rFonts w:ascii="Arial" w:hAnsi="Arial" w:cs="Arial"/>
          <w:color w:val="000000"/>
          <w:sz w:val="22"/>
          <w:szCs w:val="22"/>
        </w:rPr>
        <w:t xml:space="preserve">El documento con las instrucciones de participación de la invitación a ofrecer tiene un precio unitario no reembolsable de </w:t>
      </w:r>
      <w:r w:rsidR="008451DD" w:rsidRPr="0045074E">
        <w:rPr>
          <w:rFonts w:ascii="Arial" w:hAnsi="Arial" w:cs="Arial"/>
          <w:i/>
          <w:noProof/>
          <w:color w:val="000000"/>
          <w:sz w:val="22"/>
          <w:szCs w:val="22"/>
        </w:rPr>
        <w:fldChar w:fldCharType="begin"/>
      </w:r>
      <w:r w:rsidRPr="0045074E">
        <w:rPr>
          <w:rFonts w:ascii="Arial" w:hAnsi="Arial" w:cs="Arial"/>
          <w:i/>
          <w:noProof/>
          <w:color w:val="000000"/>
          <w:sz w:val="22"/>
          <w:szCs w:val="22"/>
        </w:rPr>
        <w:instrText xml:space="preserve"> MERGEFIELD COD07 </w:instrText>
      </w:r>
      <w:r w:rsidR="008451DD" w:rsidRPr="0045074E">
        <w:rPr>
          <w:rFonts w:ascii="Arial" w:hAnsi="Arial" w:cs="Arial"/>
          <w:i/>
          <w:noProof/>
          <w:color w:val="000000"/>
          <w:sz w:val="22"/>
          <w:szCs w:val="22"/>
        </w:rPr>
        <w:fldChar w:fldCharType="separate"/>
      </w:r>
      <w:r w:rsidR="00783971" w:rsidRPr="0045074E">
        <w:rPr>
          <w:rFonts w:ascii="Arial" w:hAnsi="Arial" w:cs="Arial"/>
          <w:i/>
          <w:noProof/>
          <w:color w:val="000000"/>
          <w:sz w:val="22"/>
          <w:szCs w:val="22"/>
        </w:rPr>
        <w:t>OCHOCIENTOS DIECIOCHO MIL TRECIENTOS</w:t>
      </w:r>
      <w:r w:rsidR="00B638F6" w:rsidRPr="0045074E">
        <w:rPr>
          <w:rFonts w:ascii="Arial" w:hAnsi="Arial" w:cs="Arial"/>
          <w:i/>
          <w:noProof/>
          <w:color w:val="000000"/>
          <w:sz w:val="22"/>
          <w:szCs w:val="22"/>
        </w:rPr>
        <w:t xml:space="preserve"> PESOS MCTE</w:t>
      </w:r>
      <w:r w:rsidR="008451DD" w:rsidRPr="0045074E">
        <w:rPr>
          <w:rFonts w:ascii="Arial" w:hAnsi="Arial" w:cs="Arial"/>
          <w:i/>
          <w:noProof/>
          <w:color w:val="000000"/>
          <w:sz w:val="22"/>
          <w:szCs w:val="22"/>
        </w:rPr>
        <w:fldChar w:fldCharType="end"/>
      </w:r>
      <w:r w:rsidR="007A0172" w:rsidRPr="0045074E">
        <w:rPr>
          <w:rFonts w:ascii="Arial" w:hAnsi="Arial" w:cs="Arial"/>
          <w:i/>
          <w:noProof/>
          <w:color w:val="000000"/>
          <w:sz w:val="22"/>
          <w:szCs w:val="22"/>
        </w:rPr>
        <w:t xml:space="preserve"> </w:t>
      </w:r>
      <w:r w:rsidRPr="0045074E">
        <w:rPr>
          <w:rFonts w:ascii="Arial" w:hAnsi="Arial" w:cs="Arial"/>
          <w:i/>
          <w:noProof/>
          <w:color w:val="000000"/>
          <w:sz w:val="22"/>
          <w:szCs w:val="22"/>
        </w:rPr>
        <w:t>($</w:t>
      </w:r>
      <w:r w:rsidR="00783971" w:rsidRPr="0045074E">
        <w:rPr>
          <w:rFonts w:ascii="Arial" w:hAnsi="Arial" w:cs="Arial"/>
          <w:i/>
          <w:noProof/>
          <w:color w:val="000000"/>
          <w:sz w:val="22"/>
          <w:szCs w:val="22"/>
        </w:rPr>
        <w:t>818</w:t>
      </w:r>
      <w:r w:rsidR="00B27903" w:rsidRPr="0045074E">
        <w:rPr>
          <w:rFonts w:ascii="Arial" w:hAnsi="Arial" w:cs="Arial"/>
          <w:i/>
          <w:noProof/>
          <w:color w:val="000000"/>
          <w:sz w:val="22"/>
          <w:szCs w:val="22"/>
        </w:rPr>
        <w:t>.</w:t>
      </w:r>
      <w:r w:rsidR="00783971" w:rsidRPr="0045074E">
        <w:rPr>
          <w:rFonts w:ascii="Arial" w:hAnsi="Arial" w:cs="Arial"/>
          <w:i/>
          <w:noProof/>
          <w:color w:val="000000"/>
          <w:sz w:val="22"/>
          <w:szCs w:val="22"/>
        </w:rPr>
        <w:t>300</w:t>
      </w:r>
      <w:r w:rsidRPr="0045074E">
        <w:rPr>
          <w:rFonts w:ascii="Arial" w:hAnsi="Arial" w:cs="Arial"/>
          <w:i/>
          <w:noProof/>
          <w:color w:val="000000"/>
          <w:sz w:val="22"/>
          <w:szCs w:val="22"/>
        </w:rPr>
        <w:t xml:space="preserve">.oo M/L) </w:t>
      </w:r>
      <w:r w:rsidRPr="0045074E">
        <w:rPr>
          <w:rFonts w:ascii="Arial" w:hAnsi="Arial" w:cs="Arial"/>
          <w:color w:val="000000"/>
          <w:sz w:val="22"/>
          <w:szCs w:val="22"/>
        </w:rPr>
        <w:t xml:space="preserve">incluido IVA, </w:t>
      </w:r>
      <w:r w:rsidR="00144741" w:rsidRPr="0045074E">
        <w:rPr>
          <w:rFonts w:ascii="Arial" w:hAnsi="Arial" w:cs="Arial"/>
          <w:color w:val="000000"/>
          <w:sz w:val="22"/>
          <w:szCs w:val="22"/>
        </w:rPr>
        <w:t xml:space="preserve">los cuales deberán ser pagados a través del portal corporativo de Codensa, </w:t>
      </w:r>
      <w:r w:rsidR="00045EA1" w:rsidRPr="00045EA1">
        <w:rPr>
          <w:rFonts w:ascii="Arial" w:hAnsi="Arial" w:cs="Arial"/>
          <w:color w:val="000000"/>
          <w:sz w:val="22"/>
          <w:szCs w:val="22"/>
        </w:rPr>
        <w:t>www.enel.com.co</w:t>
      </w:r>
      <w:r w:rsidR="00144741" w:rsidRPr="0045074E">
        <w:rPr>
          <w:rFonts w:ascii="Arial" w:hAnsi="Arial" w:cs="Arial"/>
          <w:color w:val="000000"/>
          <w:sz w:val="22"/>
          <w:szCs w:val="22"/>
        </w:rPr>
        <w:t xml:space="preserve">, </w:t>
      </w:r>
      <w:r w:rsidR="008451DD" w:rsidRPr="0045074E">
        <w:rPr>
          <w:rFonts w:ascii="Arial" w:hAnsi="Arial" w:cs="Arial"/>
          <w:color w:val="000000"/>
          <w:sz w:val="22"/>
          <w:szCs w:val="22"/>
        </w:rPr>
        <w:fldChar w:fldCharType="begin"/>
      </w:r>
      <w:r w:rsidR="00144741" w:rsidRPr="0045074E">
        <w:rPr>
          <w:rFonts w:ascii="Arial" w:hAnsi="Arial" w:cs="Arial"/>
          <w:color w:val="000000"/>
          <w:sz w:val="22"/>
          <w:szCs w:val="22"/>
        </w:rPr>
        <w:instrText xml:space="preserve"> MERGEFIELD COD11 </w:instrText>
      </w:r>
      <w:r w:rsidR="008451DD" w:rsidRPr="0045074E">
        <w:rPr>
          <w:rFonts w:ascii="Arial" w:hAnsi="Arial" w:cs="Arial"/>
          <w:color w:val="000000"/>
          <w:sz w:val="22"/>
          <w:szCs w:val="22"/>
        </w:rPr>
        <w:fldChar w:fldCharType="separate"/>
      </w:r>
      <w:r w:rsidR="00B638F6" w:rsidRPr="0045074E">
        <w:rPr>
          <w:rFonts w:ascii="Arial" w:hAnsi="Arial" w:cs="Arial"/>
          <w:noProof/>
          <w:color w:val="000000"/>
          <w:sz w:val="22"/>
          <w:szCs w:val="22"/>
        </w:rPr>
        <w:t>en la opción de recaudo especial, parte superior derecha,</w:t>
      </w:r>
      <w:r w:rsidR="008451DD" w:rsidRPr="0045074E">
        <w:rPr>
          <w:rFonts w:ascii="Arial" w:hAnsi="Arial" w:cs="Arial"/>
          <w:color w:val="000000"/>
          <w:sz w:val="22"/>
          <w:szCs w:val="22"/>
        </w:rPr>
        <w:fldChar w:fldCharType="end"/>
      </w:r>
      <w:r w:rsidR="00144741" w:rsidRPr="0045074E">
        <w:rPr>
          <w:rFonts w:ascii="Arial" w:hAnsi="Arial" w:cs="Arial"/>
          <w:color w:val="000000"/>
          <w:sz w:val="22"/>
          <w:szCs w:val="22"/>
        </w:rPr>
        <w:t xml:space="preserve"> concepto No. </w:t>
      </w:r>
      <w:r w:rsidR="008451DD" w:rsidRPr="0045074E">
        <w:rPr>
          <w:rFonts w:ascii="Arial" w:hAnsi="Arial" w:cs="Arial"/>
          <w:color w:val="000000"/>
          <w:sz w:val="22"/>
          <w:szCs w:val="22"/>
        </w:rPr>
        <w:fldChar w:fldCharType="begin"/>
      </w:r>
      <w:r w:rsidR="00144741" w:rsidRPr="0045074E">
        <w:rPr>
          <w:rFonts w:ascii="Arial" w:hAnsi="Arial" w:cs="Arial"/>
          <w:color w:val="000000"/>
          <w:sz w:val="22"/>
          <w:szCs w:val="22"/>
        </w:rPr>
        <w:instrText xml:space="preserve"> MERGEFIELD COD10 </w:instrText>
      </w:r>
      <w:r w:rsidR="008451DD" w:rsidRPr="0045074E">
        <w:rPr>
          <w:rFonts w:ascii="Arial" w:hAnsi="Arial" w:cs="Arial"/>
          <w:color w:val="000000"/>
          <w:sz w:val="22"/>
          <w:szCs w:val="22"/>
        </w:rPr>
        <w:fldChar w:fldCharType="separate"/>
      </w:r>
      <w:r w:rsidR="00B638F6" w:rsidRPr="0045074E">
        <w:rPr>
          <w:rFonts w:ascii="Arial" w:hAnsi="Arial" w:cs="Arial"/>
          <w:noProof/>
          <w:color w:val="000000"/>
          <w:sz w:val="22"/>
          <w:szCs w:val="22"/>
        </w:rPr>
        <w:t>73 - Venta de pliegos o mediante consignación en el banco Davivienda Cuenta Corriente No. 457469993283, código de recaudo 14.</w:t>
      </w:r>
      <w:r w:rsidR="008451DD" w:rsidRPr="0045074E">
        <w:rPr>
          <w:rFonts w:ascii="Arial" w:hAnsi="Arial" w:cs="Arial"/>
          <w:color w:val="000000"/>
          <w:sz w:val="22"/>
          <w:szCs w:val="22"/>
        </w:rPr>
        <w:fldChar w:fldCharType="end"/>
      </w:r>
      <w:r w:rsidR="00144741" w:rsidRPr="0045074E">
        <w:rPr>
          <w:rFonts w:ascii="Arial" w:hAnsi="Arial" w:cs="Arial"/>
          <w:color w:val="000000"/>
          <w:sz w:val="22"/>
          <w:szCs w:val="22"/>
        </w:rPr>
        <w:t xml:space="preserve"> </w:t>
      </w:r>
    </w:p>
    <w:p w14:paraId="5CDD0BEA" w14:textId="77777777" w:rsidR="00C305FD" w:rsidRPr="0045074E" w:rsidRDefault="00C305FD" w:rsidP="00C27E6C">
      <w:pPr>
        <w:tabs>
          <w:tab w:val="left" w:pos="-1440"/>
          <w:tab w:val="left" w:pos="-720"/>
        </w:tabs>
        <w:rPr>
          <w:rFonts w:ascii="Arial" w:hAnsi="Arial" w:cs="Arial"/>
          <w:color w:val="000000"/>
          <w:sz w:val="22"/>
          <w:szCs w:val="22"/>
        </w:rPr>
      </w:pPr>
    </w:p>
    <w:p w14:paraId="271F08A5" w14:textId="10C4831A"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El documento puede adquirirse a partir del</w:t>
      </w:r>
      <w:r w:rsidR="000F333F">
        <w:rPr>
          <w:rFonts w:ascii="Arial" w:hAnsi="Arial" w:cs="Arial"/>
          <w:color w:val="000000"/>
          <w:sz w:val="22"/>
          <w:szCs w:val="22"/>
        </w:rPr>
        <w:t xml:space="preserve"> </w:t>
      </w:r>
      <w:r w:rsidR="00B817F0">
        <w:rPr>
          <w:rFonts w:ascii="Arial" w:hAnsi="Arial" w:cs="Arial"/>
          <w:color w:val="000000"/>
          <w:sz w:val="22"/>
          <w:szCs w:val="22"/>
        </w:rPr>
        <w:t xml:space="preserve">2 </w:t>
      </w:r>
      <w:r w:rsidR="000F333F">
        <w:rPr>
          <w:rFonts w:ascii="Arial" w:hAnsi="Arial" w:cs="Arial"/>
          <w:color w:val="000000"/>
          <w:sz w:val="22"/>
          <w:szCs w:val="22"/>
        </w:rPr>
        <w:t xml:space="preserve">de </w:t>
      </w:r>
      <w:r w:rsidR="00B817F0">
        <w:rPr>
          <w:rFonts w:ascii="Arial" w:hAnsi="Arial" w:cs="Arial"/>
          <w:color w:val="000000"/>
          <w:sz w:val="22"/>
          <w:szCs w:val="22"/>
        </w:rPr>
        <w:t xml:space="preserve">enero </w:t>
      </w:r>
      <w:r w:rsidR="000F333F">
        <w:rPr>
          <w:rFonts w:ascii="Arial" w:hAnsi="Arial" w:cs="Arial"/>
          <w:color w:val="000000"/>
          <w:sz w:val="22"/>
          <w:szCs w:val="22"/>
        </w:rPr>
        <w:t>de</w:t>
      </w:r>
      <w:r w:rsidRPr="0045074E">
        <w:rPr>
          <w:rFonts w:ascii="Arial" w:hAnsi="Arial" w:cs="Arial"/>
          <w:color w:val="000000"/>
          <w:sz w:val="22"/>
          <w:szCs w:val="22"/>
        </w:rPr>
        <w:t xml:space="preserve"> </w:t>
      </w:r>
      <w:r w:rsidR="00D62C6E" w:rsidRPr="0045074E">
        <w:rPr>
          <w:rFonts w:ascii="Arial" w:hAnsi="Arial" w:cs="Arial"/>
          <w:color w:val="000000"/>
          <w:sz w:val="22"/>
          <w:szCs w:val="22"/>
        </w:rPr>
        <w:t>2</w:t>
      </w:r>
      <w:r w:rsidR="000F333F">
        <w:rPr>
          <w:rFonts w:ascii="Arial" w:hAnsi="Arial" w:cs="Arial"/>
          <w:color w:val="000000"/>
          <w:sz w:val="22"/>
          <w:szCs w:val="22"/>
        </w:rPr>
        <w:t>0</w:t>
      </w:r>
      <w:r w:rsidR="00B817F0">
        <w:rPr>
          <w:rFonts w:ascii="Arial" w:hAnsi="Arial" w:cs="Arial"/>
          <w:color w:val="000000"/>
          <w:sz w:val="22"/>
          <w:szCs w:val="22"/>
        </w:rPr>
        <w:t>20</w:t>
      </w:r>
      <w:r w:rsidR="009A6660">
        <w:rPr>
          <w:rFonts w:ascii="Arial" w:hAnsi="Arial" w:cs="Arial"/>
          <w:color w:val="000000"/>
          <w:sz w:val="22"/>
          <w:szCs w:val="22"/>
        </w:rPr>
        <w:t xml:space="preserve"> </w:t>
      </w:r>
      <w:r w:rsidRPr="0045074E">
        <w:rPr>
          <w:rFonts w:ascii="Arial" w:hAnsi="Arial" w:cs="Arial"/>
          <w:color w:val="000000"/>
          <w:sz w:val="22"/>
          <w:szCs w:val="22"/>
        </w:rPr>
        <w:t xml:space="preserve">en la División Compras de Energía de la Gerencia </w:t>
      </w:r>
      <w:r w:rsidR="009E6FA1" w:rsidRPr="0045074E">
        <w:rPr>
          <w:rFonts w:ascii="Arial" w:hAnsi="Arial" w:cs="Arial"/>
          <w:color w:val="000000"/>
          <w:sz w:val="22"/>
          <w:szCs w:val="22"/>
        </w:rPr>
        <w:t>Market</w:t>
      </w:r>
      <w:r w:rsidRPr="0045074E">
        <w:rPr>
          <w:rFonts w:ascii="Arial" w:hAnsi="Arial" w:cs="Arial"/>
          <w:color w:val="000000"/>
          <w:sz w:val="22"/>
          <w:szCs w:val="22"/>
        </w:rPr>
        <w:t xml:space="preserve">, ubicada en la Carrera </w:t>
      </w:r>
      <w:smartTag w:uri="urn:schemas-microsoft-com:office:smarttags" w:element="metricconverter">
        <w:smartTagPr>
          <w:attr w:name="ProductID" w:val="13 A"/>
        </w:smartTagPr>
        <w:r w:rsidRPr="0045074E">
          <w:rPr>
            <w:rFonts w:ascii="Arial" w:hAnsi="Arial" w:cs="Arial"/>
            <w:color w:val="000000"/>
            <w:sz w:val="22"/>
            <w:szCs w:val="22"/>
          </w:rPr>
          <w:t>13 A</w:t>
        </w:r>
      </w:smartTag>
      <w:r w:rsidRPr="0045074E">
        <w:rPr>
          <w:rFonts w:ascii="Arial" w:hAnsi="Arial" w:cs="Arial"/>
          <w:color w:val="000000"/>
          <w:sz w:val="22"/>
          <w:szCs w:val="22"/>
        </w:rPr>
        <w:t xml:space="preserve"> No. 93 - 66, piso cuarto, de Bogotá D.C. Sólo podrán presentar ofertas quienes hayan cancelado el valor de dicho documento.</w:t>
      </w:r>
    </w:p>
    <w:p w14:paraId="6C9B6659" w14:textId="77777777" w:rsidR="00625DFB" w:rsidRPr="0045074E" w:rsidRDefault="00625DFB" w:rsidP="00C27E6C">
      <w:pPr>
        <w:pStyle w:val="Ttulo2"/>
        <w:rPr>
          <w:rFonts w:ascii="Arial" w:hAnsi="Arial" w:cs="Arial"/>
          <w:color w:val="000000"/>
          <w:sz w:val="22"/>
          <w:szCs w:val="22"/>
        </w:rPr>
      </w:pPr>
      <w:bookmarkStart w:id="12" w:name="_Toc366586518"/>
      <w:bookmarkStart w:id="13" w:name="_Toc2009993"/>
      <w:r w:rsidRPr="0045074E">
        <w:rPr>
          <w:rFonts w:ascii="Arial" w:hAnsi="Arial" w:cs="Arial"/>
          <w:color w:val="000000"/>
          <w:sz w:val="22"/>
          <w:szCs w:val="22"/>
        </w:rPr>
        <w:t>PLAZO PARA LA PRESENTACIÓN DE las ofertas</w:t>
      </w:r>
      <w:bookmarkEnd w:id="12"/>
      <w:bookmarkEnd w:id="13"/>
      <w:r w:rsidRPr="0045074E">
        <w:rPr>
          <w:rFonts w:ascii="Arial" w:hAnsi="Arial" w:cs="Arial"/>
          <w:color w:val="000000"/>
          <w:sz w:val="22"/>
          <w:szCs w:val="22"/>
        </w:rPr>
        <w:t xml:space="preserve"> </w:t>
      </w:r>
    </w:p>
    <w:p w14:paraId="20B25E51" w14:textId="119734E0"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Las ofertas deben presentarse en sobre cerrado el día </w:t>
      </w:r>
      <w:r w:rsidR="00B817F0">
        <w:rPr>
          <w:rFonts w:ascii="Arial" w:hAnsi="Arial" w:cs="Arial"/>
          <w:color w:val="000000"/>
          <w:sz w:val="22"/>
          <w:szCs w:val="22"/>
        </w:rPr>
        <w:t>3</w:t>
      </w:r>
      <w:r w:rsidR="000F333F">
        <w:rPr>
          <w:rFonts w:ascii="Arial" w:hAnsi="Arial" w:cs="Arial"/>
          <w:color w:val="000000"/>
          <w:sz w:val="22"/>
          <w:szCs w:val="22"/>
        </w:rPr>
        <w:t>0</w:t>
      </w:r>
      <w:r w:rsidR="001D7CE5" w:rsidRPr="0045074E">
        <w:rPr>
          <w:rFonts w:ascii="Arial" w:hAnsi="Arial" w:cs="Arial"/>
          <w:color w:val="000000"/>
          <w:sz w:val="22"/>
          <w:szCs w:val="22"/>
        </w:rPr>
        <w:t xml:space="preserve"> de </w:t>
      </w:r>
      <w:r w:rsidR="009A6660">
        <w:rPr>
          <w:rFonts w:ascii="Arial" w:hAnsi="Arial" w:cs="Arial"/>
          <w:color w:val="000000"/>
          <w:sz w:val="22"/>
          <w:szCs w:val="22"/>
        </w:rPr>
        <w:t>enero de 2020</w:t>
      </w:r>
      <w:r w:rsidRPr="0045074E">
        <w:rPr>
          <w:rFonts w:ascii="Arial" w:hAnsi="Arial" w:cs="Arial"/>
          <w:i/>
          <w:noProof/>
          <w:color w:val="000000"/>
          <w:sz w:val="22"/>
          <w:szCs w:val="22"/>
        </w:rPr>
        <w:t xml:space="preserve"> </w:t>
      </w:r>
      <w:r w:rsidRPr="0045074E">
        <w:rPr>
          <w:rFonts w:ascii="Arial" w:hAnsi="Arial" w:cs="Arial"/>
          <w:color w:val="000000"/>
          <w:sz w:val="22"/>
          <w:szCs w:val="22"/>
        </w:rPr>
        <w:t xml:space="preserve">antes de las </w:t>
      </w:r>
      <w:r w:rsidR="008451DD" w:rsidRPr="0045074E">
        <w:rPr>
          <w:rFonts w:ascii="Arial" w:hAnsi="Arial" w:cs="Arial"/>
          <w:b/>
          <w:i/>
          <w:noProof/>
          <w:color w:val="000000"/>
          <w:sz w:val="22"/>
          <w:szCs w:val="22"/>
        </w:rPr>
        <w:fldChar w:fldCharType="begin"/>
      </w:r>
      <w:r w:rsidRPr="0045074E">
        <w:rPr>
          <w:rFonts w:ascii="Arial" w:hAnsi="Arial" w:cs="Arial"/>
          <w:b/>
          <w:i/>
          <w:noProof/>
          <w:color w:val="000000"/>
          <w:sz w:val="22"/>
          <w:szCs w:val="22"/>
        </w:rPr>
        <w:instrText xml:space="preserve"> MERGEFIELD COD16 </w:instrText>
      </w:r>
      <w:r w:rsidR="008451DD" w:rsidRPr="0045074E">
        <w:rPr>
          <w:rFonts w:ascii="Arial" w:hAnsi="Arial" w:cs="Arial"/>
          <w:b/>
          <w:i/>
          <w:noProof/>
          <w:color w:val="000000"/>
          <w:sz w:val="22"/>
          <w:szCs w:val="22"/>
        </w:rPr>
        <w:fldChar w:fldCharType="separate"/>
      </w:r>
      <w:r w:rsidR="00B638F6" w:rsidRPr="0045074E">
        <w:rPr>
          <w:rFonts w:ascii="Arial" w:hAnsi="Arial" w:cs="Arial"/>
          <w:b/>
          <w:i/>
          <w:noProof/>
          <w:color w:val="000000"/>
          <w:sz w:val="22"/>
          <w:szCs w:val="22"/>
        </w:rPr>
        <w:t>9:00 a.m.</w:t>
      </w:r>
      <w:r w:rsidR="008451DD" w:rsidRPr="0045074E">
        <w:rPr>
          <w:rFonts w:ascii="Arial" w:hAnsi="Arial" w:cs="Arial"/>
          <w:b/>
          <w:i/>
          <w:noProof/>
          <w:color w:val="000000"/>
          <w:sz w:val="22"/>
          <w:szCs w:val="22"/>
        </w:rPr>
        <w:fldChar w:fldCharType="end"/>
      </w:r>
      <w:r w:rsidRPr="0045074E">
        <w:rPr>
          <w:rFonts w:ascii="Arial" w:hAnsi="Arial" w:cs="Arial"/>
          <w:color w:val="000000"/>
          <w:sz w:val="22"/>
          <w:szCs w:val="22"/>
        </w:rPr>
        <w:t xml:space="preserve"> en la Carrera </w:t>
      </w:r>
      <w:smartTag w:uri="urn:schemas-microsoft-com:office:smarttags" w:element="metricconverter">
        <w:smartTagPr>
          <w:attr w:name="ProductID" w:val="13 A"/>
        </w:smartTagPr>
        <w:r w:rsidRPr="0045074E">
          <w:rPr>
            <w:rFonts w:ascii="Arial" w:hAnsi="Arial" w:cs="Arial"/>
            <w:color w:val="000000"/>
            <w:sz w:val="22"/>
            <w:szCs w:val="22"/>
          </w:rPr>
          <w:t>13 A</w:t>
        </w:r>
      </w:smartTag>
      <w:r w:rsidR="00CD7E12" w:rsidRPr="0045074E">
        <w:rPr>
          <w:rFonts w:ascii="Arial" w:hAnsi="Arial" w:cs="Arial"/>
          <w:color w:val="000000"/>
          <w:sz w:val="22"/>
          <w:szCs w:val="22"/>
        </w:rPr>
        <w:t xml:space="preserve">  No. 93 - 66  piso cuarto,</w:t>
      </w:r>
      <w:r w:rsidRPr="0045074E">
        <w:rPr>
          <w:rFonts w:ascii="Arial" w:hAnsi="Arial" w:cs="Arial"/>
          <w:color w:val="000000"/>
          <w:sz w:val="22"/>
          <w:szCs w:val="22"/>
        </w:rPr>
        <w:t xml:space="preserve"> División Compras de Energía de la Gerencia </w:t>
      </w:r>
      <w:r w:rsidR="00C22C32" w:rsidRPr="0045074E">
        <w:rPr>
          <w:rFonts w:ascii="Arial" w:hAnsi="Arial" w:cs="Arial"/>
          <w:color w:val="000000"/>
          <w:sz w:val="22"/>
          <w:szCs w:val="22"/>
        </w:rPr>
        <w:t>E-Solutions</w:t>
      </w:r>
      <w:r w:rsidRPr="0045074E">
        <w:rPr>
          <w:rFonts w:ascii="Arial" w:hAnsi="Arial" w:cs="Arial"/>
          <w:color w:val="000000"/>
          <w:sz w:val="22"/>
          <w:szCs w:val="22"/>
        </w:rPr>
        <w:t xml:space="preserve">,  Bogotá D. C., Urna No. </w:t>
      </w:r>
      <w:r w:rsidR="008451DD" w:rsidRPr="0045074E">
        <w:rPr>
          <w:rFonts w:ascii="Arial" w:hAnsi="Arial" w:cs="Arial"/>
          <w:i/>
          <w:noProof/>
          <w:color w:val="000000"/>
          <w:sz w:val="22"/>
          <w:szCs w:val="22"/>
        </w:rPr>
        <w:fldChar w:fldCharType="begin"/>
      </w:r>
      <w:r w:rsidRPr="0045074E">
        <w:rPr>
          <w:rFonts w:ascii="Arial" w:hAnsi="Arial" w:cs="Arial"/>
          <w:i/>
          <w:noProof/>
          <w:color w:val="000000"/>
          <w:sz w:val="22"/>
          <w:szCs w:val="22"/>
        </w:rPr>
        <w:instrText xml:space="preserve"> MERGEFIELD COD17 </w:instrText>
      </w:r>
      <w:r w:rsidR="008451DD" w:rsidRPr="0045074E">
        <w:rPr>
          <w:rFonts w:ascii="Arial" w:hAnsi="Arial" w:cs="Arial"/>
          <w:i/>
          <w:noProof/>
          <w:color w:val="000000"/>
          <w:sz w:val="22"/>
          <w:szCs w:val="22"/>
        </w:rPr>
        <w:fldChar w:fldCharType="separate"/>
      </w:r>
      <w:r w:rsidR="00B638F6" w:rsidRPr="0045074E">
        <w:rPr>
          <w:rFonts w:ascii="Arial" w:hAnsi="Arial" w:cs="Arial"/>
          <w:i/>
          <w:noProof/>
          <w:color w:val="000000"/>
          <w:sz w:val="22"/>
          <w:szCs w:val="22"/>
        </w:rPr>
        <w:t>1</w:t>
      </w:r>
      <w:r w:rsidR="008451DD" w:rsidRPr="0045074E">
        <w:rPr>
          <w:rFonts w:ascii="Arial" w:hAnsi="Arial" w:cs="Arial"/>
          <w:i/>
          <w:noProof/>
          <w:color w:val="000000"/>
          <w:sz w:val="22"/>
          <w:szCs w:val="22"/>
        </w:rPr>
        <w:fldChar w:fldCharType="end"/>
      </w:r>
      <w:r w:rsidRPr="0045074E">
        <w:rPr>
          <w:rFonts w:ascii="Arial" w:hAnsi="Arial" w:cs="Arial"/>
          <w:i/>
          <w:noProof/>
          <w:color w:val="000000"/>
          <w:sz w:val="22"/>
          <w:szCs w:val="22"/>
        </w:rPr>
        <w:t>.</w:t>
      </w:r>
    </w:p>
    <w:p w14:paraId="75D9182C" w14:textId="77777777" w:rsidR="00625DFB" w:rsidRPr="0045074E" w:rsidRDefault="00625DFB" w:rsidP="00C27E6C">
      <w:pPr>
        <w:pStyle w:val="Encabezado"/>
        <w:tabs>
          <w:tab w:val="clear" w:pos="4419"/>
          <w:tab w:val="clear" w:pos="8838"/>
          <w:tab w:val="left" w:pos="-1440"/>
          <w:tab w:val="left" w:pos="-720"/>
        </w:tabs>
        <w:rPr>
          <w:rFonts w:ascii="Arial" w:hAnsi="Arial" w:cs="Arial"/>
          <w:color w:val="000000"/>
          <w:sz w:val="22"/>
          <w:szCs w:val="22"/>
        </w:rPr>
      </w:pPr>
    </w:p>
    <w:p w14:paraId="24814C84" w14:textId="0DA86E2C" w:rsidR="00625DFB" w:rsidRDefault="00625DFB" w:rsidP="00C27E6C">
      <w:pPr>
        <w:rPr>
          <w:rFonts w:ascii="Arial" w:hAnsi="Arial" w:cs="Arial"/>
          <w:color w:val="000000"/>
          <w:sz w:val="22"/>
          <w:szCs w:val="22"/>
        </w:rPr>
      </w:pPr>
      <w:r w:rsidRPr="0045074E">
        <w:rPr>
          <w:rFonts w:ascii="Arial" w:hAnsi="Arial" w:cs="Arial"/>
          <w:color w:val="000000"/>
          <w:sz w:val="22"/>
          <w:szCs w:val="22"/>
        </w:rPr>
        <w:t>En la misma fecha y hora del vencimiento del plazo para presentar ofertas</w:t>
      </w:r>
      <w:r w:rsidR="004B3303" w:rsidRPr="0045074E">
        <w:rPr>
          <w:rFonts w:ascii="Arial" w:hAnsi="Arial" w:cs="Arial"/>
          <w:color w:val="000000"/>
          <w:sz w:val="22"/>
          <w:szCs w:val="22"/>
        </w:rPr>
        <w:t>, en acto público,</w:t>
      </w:r>
      <w:r w:rsidRPr="0045074E">
        <w:rPr>
          <w:rFonts w:ascii="Arial" w:hAnsi="Arial" w:cs="Arial"/>
          <w:color w:val="000000"/>
          <w:sz w:val="22"/>
          <w:szCs w:val="22"/>
        </w:rPr>
        <w:t xml:space="preserve"> se abrirán las que se hayan recibido y se dejará constancia de ello en acta que indicará por lo menos: El nombre de los oferentes, las cantidades y plazo del suministro y el valor de la ofert</w:t>
      </w:r>
      <w:r w:rsidR="006A0D54">
        <w:rPr>
          <w:rFonts w:ascii="Arial" w:hAnsi="Arial" w:cs="Arial"/>
          <w:color w:val="000000"/>
          <w:sz w:val="22"/>
          <w:szCs w:val="22"/>
        </w:rPr>
        <w:t>a. A esta diligencia</w:t>
      </w:r>
      <w:r w:rsidR="00E367D2">
        <w:rPr>
          <w:rFonts w:ascii="Arial" w:hAnsi="Arial" w:cs="Arial"/>
          <w:color w:val="000000"/>
          <w:sz w:val="22"/>
          <w:szCs w:val="22"/>
        </w:rPr>
        <w:t xml:space="preserve"> podrán asistir</w:t>
      </w:r>
      <w:r w:rsidR="006A0D54">
        <w:rPr>
          <w:rFonts w:ascii="Arial" w:hAnsi="Arial" w:cs="Arial"/>
          <w:color w:val="000000"/>
          <w:sz w:val="22"/>
          <w:szCs w:val="22"/>
        </w:rPr>
        <w:t xml:space="preserve"> el delgado de la Unidad Administrativa Especial de Servicios Públicos de la </w:t>
      </w:r>
      <w:r w:rsidR="00B817F0">
        <w:rPr>
          <w:rFonts w:ascii="Arial" w:hAnsi="Arial" w:cs="Arial"/>
          <w:color w:val="000000"/>
          <w:sz w:val="22"/>
          <w:szCs w:val="22"/>
        </w:rPr>
        <w:t>Alcaldía</w:t>
      </w:r>
      <w:r w:rsidR="006A0D54">
        <w:rPr>
          <w:rFonts w:ascii="Arial" w:hAnsi="Arial" w:cs="Arial"/>
          <w:color w:val="000000"/>
          <w:sz w:val="22"/>
          <w:szCs w:val="22"/>
        </w:rPr>
        <w:t xml:space="preserve"> Mayor del Distrito Capital – UAESP y los oferentes que así lo deseen.</w:t>
      </w:r>
    </w:p>
    <w:p w14:paraId="0F613999" w14:textId="77777777" w:rsidR="00E367D2" w:rsidRDefault="00E367D2" w:rsidP="00C27E6C">
      <w:pPr>
        <w:rPr>
          <w:rFonts w:ascii="Arial" w:hAnsi="Arial" w:cs="Arial"/>
          <w:color w:val="000000"/>
          <w:sz w:val="22"/>
          <w:szCs w:val="22"/>
        </w:rPr>
      </w:pPr>
    </w:p>
    <w:p w14:paraId="1FEB6DAA" w14:textId="77777777" w:rsidR="00E367D2" w:rsidRDefault="00E367D2" w:rsidP="00C27E6C">
      <w:pPr>
        <w:rPr>
          <w:rFonts w:ascii="Arial" w:hAnsi="Arial" w:cs="Arial"/>
          <w:color w:val="000000"/>
          <w:sz w:val="22"/>
          <w:szCs w:val="22"/>
        </w:rPr>
      </w:pPr>
      <w:r>
        <w:rPr>
          <w:rFonts w:ascii="Arial" w:hAnsi="Arial" w:cs="Arial"/>
          <w:color w:val="000000"/>
          <w:sz w:val="22"/>
          <w:szCs w:val="22"/>
        </w:rPr>
        <w:t>Los plazos establecidos en la invitación, incluyendo el previsto para la aceptación de la oferta, podrán ser prorrogados por una sola vez antes de su vencimiento por el Gerente General o su delegado, hasta por un término igual a la mitad del inicialmente fijado.</w:t>
      </w:r>
    </w:p>
    <w:p w14:paraId="25DAC663" w14:textId="77777777" w:rsidR="00E367D2" w:rsidRDefault="00E367D2" w:rsidP="00C27E6C">
      <w:pPr>
        <w:rPr>
          <w:rFonts w:ascii="Arial" w:hAnsi="Arial" w:cs="Arial"/>
          <w:color w:val="000000"/>
          <w:sz w:val="22"/>
          <w:szCs w:val="22"/>
        </w:rPr>
      </w:pPr>
    </w:p>
    <w:p w14:paraId="54F97D36" w14:textId="77777777" w:rsidR="00E367D2" w:rsidRPr="0045074E" w:rsidRDefault="00E367D2" w:rsidP="00C27E6C">
      <w:pPr>
        <w:rPr>
          <w:rFonts w:ascii="Arial" w:hAnsi="Arial" w:cs="Arial"/>
          <w:color w:val="000000"/>
          <w:sz w:val="22"/>
          <w:szCs w:val="22"/>
        </w:rPr>
      </w:pPr>
      <w:r>
        <w:rPr>
          <w:rFonts w:ascii="Arial" w:hAnsi="Arial" w:cs="Arial"/>
          <w:color w:val="000000"/>
          <w:sz w:val="22"/>
          <w:szCs w:val="22"/>
        </w:rPr>
        <w:t>Cuando se amplíe el plazo, los oferentes deberán prorrogar la garantía de seriedad de la oferta, si ello fuere necesario.</w:t>
      </w:r>
    </w:p>
    <w:p w14:paraId="024551C5" w14:textId="77777777" w:rsidR="00625DFB" w:rsidRPr="0045074E" w:rsidRDefault="00625DFB" w:rsidP="00C27E6C">
      <w:pPr>
        <w:tabs>
          <w:tab w:val="left" w:pos="-1440"/>
          <w:tab w:val="left" w:pos="-720"/>
        </w:tabs>
        <w:rPr>
          <w:rFonts w:ascii="Arial" w:hAnsi="Arial" w:cs="Arial"/>
          <w:color w:val="000000"/>
          <w:sz w:val="22"/>
          <w:szCs w:val="22"/>
        </w:rPr>
      </w:pPr>
    </w:p>
    <w:p w14:paraId="385E9B2E" w14:textId="77777777" w:rsidR="004A0EB4" w:rsidRPr="0045074E" w:rsidRDefault="004A0EB4"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Cualquier propuesta presentada después de la hora máxima fijada, será extemporánea y por tanto se encontrará incursa en causal de rechazo, de conformidad con lo previsto en el numeral 4.6 de la presente invitación.</w:t>
      </w:r>
    </w:p>
    <w:p w14:paraId="2073F86D" w14:textId="77777777" w:rsidR="004A0EB4" w:rsidRPr="0045074E" w:rsidRDefault="004A0EB4" w:rsidP="00C27E6C">
      <w:pPr>
        <w:tabs>
          <w:tab w:val="left" w:pos="-1440"/>
          <w:tab w:val="left" w:pos="-720"/>
        </w:tabs>
        <w:rPr>
          <w:rFonts w:ascii="Arial" w:hAnsi="Arial" w:cs="Arial"/>
          <w:color w:val="000000"/>
          <w:sz w:val="22"/>
          <w:szCs w:val="22"/>
        </w:rPr>
      </w:pPr>
    </w:p>
    <w:p w14:paraId="1C0E275F"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Cuando en las presentes instrucciones de la invitación a ofrecer se emplee el término días</w:t>
      </w:r>
      <w:r w:rsidR="00AC7D3E" w:rsidRPr="0045074E">
        <w:rPr>
          <w:rFonts w:ascii="Arial" w:hAnsi="Arial" w:cs="Arial"/>
          <w:color w:val="000000"/>
          <w:sz w:val="22"/>
          <w:szCs w:val="22"/>
        </w:rPr>
        <w:t>,</w:t>
      </w:r>
      <w:r w:rsidRPr="0045074E">
        <w:rPr>
          <w:rFonts w:ascii="Arial" w:hAnsi="Arial" w:cs="Arial"/>
          <w:color w:val="000000"/>
          <w:sz w:val="22"/>
          <w:szCs w:val="22"/>
        </w:rPr>
        <w:t xml:space="preserve"> se entenderá que estos son calendario.</w:t>
      </w:r>
    </w:p>
    <w:p w14:paraId="66091CB5" w14:textId="77777777" w:rsidR="00625DFB" w:rsidRPr="0045074E" w:rsidRDefault="00625DFB" w:rsidP="00C27E6C">
      <w:pPr>
        <w:pStyle w:val="Ttulo2"/>
        <w:rPr>
          <w:rFonts w:ascii="Arial" w:hAnsi="Arial" w:cs="Arial"/>
          <w:color w:val="000000"/>
          <w:sz w:val="22"/>
          <w:szCs w:val="22"/>
        </w:rPr>
      </w:pPr>
      <w:bookmarkStart w:id="14" w:name="_Toc366586519"/>
      <w:bookmarkStart w:id="15" w:name="_Toc2009994"/>
      <w:r w:rsidRPr="0045074E">
        <w:rPr>
          <w:rFonts w:ascii="Arial" w:hAnsi="Arial" w:cs="Arial"/>
          <w:color w:val="000000"/>
          <w:sz w:val="22"/>
          <w:szCs w:val="22"/>
        </w:rPr>
        <w:t>OFERENTES</w:t>
      </w:r>
      <w:bookmarkEnd w:id="14"/>
      <w:bookmarkEnd w:id="15"/>
      <w:r w:rsidRPr="0045074E">
        <w:rPr>
          <w:rFonts w:ascii="Arial" w:hAnsi="Arial" w:cs="Arial"/>
          <w:color w:val="000000"/>
          <w:sz w:val="22"/>
          <w:szCs w:val="22"/>
        </w:rPr>
        <w:t xml:space="preserve"> </w:t>
      </w:r>
    </w:p>
    <w:p w14:paraId="069F4A9D"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Podrán participar en esta invitación como oferentes, en igualdad de condiciones, todos los agentes generadores y comercializadores actuales y demás agentes interesados en desarrollar nuevos proyectos de generación.</w:t>
      </w:r>
    </w:p>
    <w:p w14:paraId="27FE0A01" w14:textId="77777777" w:rsidR="00625DFB" w:rsidRPr="0045074E" w:rsidRDefault="00625DFB" w:rsidP="00C27E6C">
      <w:pPr>
        <w:pStyle w:val="Ttulo3"/>
        <w:rPr>
          <w:rFonts w:ascii="Arial" w:hAnsi="Arial" w:cs="Arial"/>
          <w:color w:val="000000"/>
          <w:sz w:val="22"/>
          <w:szCs w:val="22"/>
        </w:rPr>
      </w:pPr>
      <w:bookmarkStart w:id="16" w:name="_Toc106090372"/>
      <w:bookmarkStart w:id="17" w:name="_Toc110150900"/>
      <w:bookmarkStart w:id="18" w:name="_Toc366586520"/>
      <w:bookmarkStart w:id="19" w:name="_Toc2009995"/>
      <w:r w:rsidRPr="0045074E">
        <w:rPr>
          <w:rFonts w:ascii="Arial" w:hAnsi="Arial" w:cs="Arial"/>
          <w:color w:val="000000"/>
          <w:sz w:val="22"/>
          <w:szCs w:val="22"/>
        </w:rPr>
        <w:t>Existencia, Capacidad y Representación</w:t>
      </w:r>
      <w:bookmarkEnd w:id="16"/>
      <w:bookmarkEnd w:id="17"/>
      <w:bookmarkEnd w:id="18"/>
      <w:bookmarkEnd w:id="19"/>
    </w:p>
    <w:p w14:paraId="57D29F34" w14:textId="1716EC12" w:rsidR="00625DFB" w:rsidRPr="0045074E" w:rsidRDefault="00625DFB" w:rsidP="00C27E6C">
      <w:pPr>
        <w:pStyle w:val="Encabezado"/>
        <w:tabs>
          <w:tab w:val="clear" w:pos="4419"/>
          <w:tab w:val="clear" w:pos="8838"/>
          <w:tab w:val="left" w:pos="-1440"/>
          <w:tab w:val="left" w:pos="-720"/>
        </w:tabs>
        <w:rPr>
          <w:rFonts w:ascii="Arial" w:hAnsi="Arial" w:cs="Arial"/>
          <w:color w:val="000000"/>
          <w:sz w:val="22"/>
          <w:szCs w:val="22"/>
        </w:rPr>
      </w:pPr>
      <w:r w:rsidRPr="0045074E">
        <w:rPr>
          <w:rFonts w:ascii="Arial" w:hAnsi="Arial" w:cs="Arial"/>
          <w:color w:val="000000"/>
          <w:sz w:val="22"/>
          <w:szCs w:val="22"/>
        </w:rPr>
        <w:t>Los oferentes acreditarán su existencia y capacidad a través de Certificado de Existencia y Representación Legal expedido por la Cámara de Comercio de su domicilio, con una vigencia no may</w:t>
      </w:r>
      <w:r w:rsidR="00760290">
        <w:rPr>
          <w:rFonts w:ascii="Arial" w:hAnsi="Arial" w:cs="Arial"/>
          <w:color w:val="000000"/>
          <w:sz w:val="22"/>
          <w:szCs w:val="22"/>
        </w:rPr>
        <w:t>or a 45 días para la fecha de la</w:t>
      </w:r>
      <w:r w:rsidRPr="0045074E">
        <w:rPr>
          <w:rFonts w:ascii="Arial" w:hAnsi="Arial" w:cs="Arial"/>
          <w:color w:val="000000"/>
          <w:sz w:val="22"/>
          <w:szCs w:val="22"/>
        </w:rPr>
        <w:t xml:space="preserve"> invitación. </w:t>
      </w:r>
    </w:p>
    <w:p w14:paraId="46327BBC" w14:textId="77777777" w:rsidR="00625DFB" w:rsidRPr="0045074E" w:rsidRDefault="00625DFB" w:rsidP="00C27E6C">
      <w:pPr>
        <w:tabs>
          <w:tab w:val="left" w:pos="-1440"/>
          <w:tab w:val="left" w:pos="-720"/>
        </w:tabs>
        <w:rPr>
          <w:rFonts w:ascii="Arial" w:hAnsi="Arial" w:cs="Arial"/>
          <w:color w:val="000000"/>
          <w:sz w:val="22"/>
          <w:szCs w:val="22"/>
        </w:rPr>
      </w:pPr>
    </w:p>
    <w:p w14:paraId="19C1C014"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Los oferentes podrán presentar su oferta directamente, o por intermedio de apoderado o representante, en cuyo caso lo deberán acreditar con el documento correspondiente, </w:t>
      </w:r>
      <w:r w:rsidRPr="00217BE2">
        <w:rPr>
          <w:rFonts w:ascii="Arial" w:hAnsi="Arial" w:cs="Arial"/>
          <w:color w:val="000000"/>
          <w:sz w:val="22"/>
          <w:szCs w:val="22"/>
        </w:rPr>
        <w:t>debidamente autenticado ante Notario.</w:t>
      </w:r>
      <w:r w:rsidRPr="0045074E">
        <w:rPr>
          <w:rFonts w:ascii="Arial" w:hAnsi="Arial" w:cs="Arial"/>
          <w:color w:val="000000"/>
          <w:sz w:val="22"/>
          <w:szCs w:val="22"/>
        </w:rPr>
        <w:t xml:space="preserve"> </w:t>
      </w:r>
    </w:p>
    <w:p w14:paraId="38F27E82" w14:textId="77777777" w:rsidR="00625DFB" w:rsidRPr="0045074E" w:rsidRDefault="00625DFB" w:rsidP="00C27E6C">
      <w:pPr>
        <w:tabs>
          <w:tab w:val="left" w:pos="-1440"/>
          <w:tab w:val="left" w:pos="-720"/>
        </w:tabs>
        <w:rPr>
          <w:rFonts w:ascii="Arial" w:hAnsi="Arial" w:cs="Arial"/>
          <w:color w:val="000000"/>
          <w:sz w:val="22"/>
          <w:szCs w:val="22"/>
        </w:rPr>
      </w:pPr>
    </w:p>
    <w:p w14:paraId="49EC0064"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Las personas jurídicas que así lo requieran según sus documentos de incorporación, deberán adjuntar una copia del documento emanado del órgano competente por medio del cual se le autoriza a formular la oferta y dar cumplimiento a la relación jurídica surgida de la oferta. El acta deberá estar debidamente asentada en los libros de actas, y la copia aportada deberá ser autorizada por el secretario o por el representante de la sociedad.</w:t>
      </w:r>
    </w:p>
    <w:p w14:paraId="7DD7DAE2" w14:textId="77777777" w:rsidR="00625DFB" w:rsidRPr="0045074E" w:rsidRDefault="00625DFB" w:rsidP="00C27E6C">
      <w:pPr>
        <w:pStyle w:val="Ttulo3"/>
        <w:rPr>
          <w:rFonts w:ascii="Arial" w:hAnsi="Arial" w:cs="Arial"/>
          <w:color w:val="000000"/>
          <w:sz w:val="22"/>
          <w:szCs w:val="22"/>
        </w:rPr>
      </w:pPr>
      <w:bookmarkStart w:id="20" w:name="_Toc106090373"/>
      <w:bookmarkStart w:id="21" w:name="_Toc110150901"/>
      <w:bookmarkStart w:id="22" w:name="_Toc366586521"/>
      <w:bookmarkStart w:id="23" w:name="_Toc2009996"/>
      <w:r w:rsidRPr="0045074E">
        <w:rPr>
          <w:rFonts w:ascii="Arial" w:hAnsi="Arial" w:cs="Arial"/>
          <w:color w:val="000000"/>
          <w:sz w:val="22"/>
          <w:szCs w:val="22"/>
        </w:rPr>
        <w:t>Vigencia de las Personas Jurídicas</w:t>
      </w:r>
      <w:bookmarkEnd w:id="20"/>
      <w:bookmarkEnd w:id="21"/>
      <w:bookmarkEnd w:id="22"/>
      <w:bookmarkEnd w:id="23"/>
    </w:p>
    <w:p w14:paraId="5CF51925" w14:textId="77777777" w:rsidR="00842F81" w:rsidRPr="0045074E" w:rsidRDefault="00842F81" w:rsidP="00C27E6C">
      <w:pPr>
        <w:tabs>
          <w:tab w:val="left" w:pos="-1440"/>
          <w:tab w:val="left" w:pos="-720"/>
        </w:tabs>
        <w:rPr>
          <w:rFonts w:ascii="Arial" w:hAnsi="Arial" w:cs="Arial"/>
          <w:color w:val="000000"/>
          <w:sz w:val="22"/>
          <w:szCs w:val="22"/>
        </w:rPr>
      </w:pPr>
    </w:p>
    <w:p w14:paraId="41D282D3"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Los oferentes deberán acreditar una duración, como mínimo, igual al plazo de ejecución del objeto y un año más. </w:t>
      </w:r>
    </w:p>
    <w:p w14:paraId="43F19F16" w14:textId="77777777" w:rsidR="00625DFB" w:rsidRPr="0045074E" w:rsidRDefault="00625DFB" w:rsidP="00C27E6C">
      <w:pPr>
        <w:tabs>
          <w:tab w:val="left" w:pos="-1440"/>
          <w:tab w:val="left" w:pos="-720"/>
        </w:tabs>
        <w:rPr>
          <w:rFonts w:ascii="Arial" w:hAnsi="Arial" w:cs="Arial"/>
          <w:color w:val="000000"/>
          <w:sz w:val="22"/>
          <w:szCs w:val="22"/>
        </w:rPr>
      </w:pPr>
    </w:p>
    <w:p w14:paraId="2770DEF1" w14:textId="77777777" w:rsidR="004A0EB4" w:rsidRPr="0045074E" w:rsidRDefault="004A0EB4" w:rsidP="00C27E6C">
      <w:pPr>
        <w:tabs>
          <w:tab w:val="left" w:pos="-1440"/>
          <w:tab w:val="left" w:pos="-720"/>
        </w:tabs>
        <w:rPr>
          <w:rFonts w:ascii="Arial" w:hAnsi="Arial" w:cs="Arial"/>
          <w:snapToGrid/>
          <w:color w:val="000000"/>
          <w:sz w:val="22"/>
          <w:szCs w:val="22"/>
        </w:rPr>
      </w:pPr>
      <w:bookmarkStart w:id="24" w:name="_Toc366586522"/>
      <w:r w:rsidRPr="0045074E">
        <w:rPr>
          <w:rFonts w:ascii="Arial" w:hAnsi="Arial" w:cs="Arial"/>
          <w:color w:val="000000"/>
          <w:sz w:val="22"/>
          <w:szCs w:val="22"/>
        </w:rPr>
        <w:t xml:space="preserve">CODENSA podrá abstenerse de evaluar las ofertas mercantiles, así como expedir orden de compra, de las personas jurídicas que se encuentren incursas en causal de disolución o se encuentren en liquidación. </w:t>
      </w:r>
    </w:p>
    <w:p w14:paraId="30259620" w14:textId="77777777" w:rsidR="00625DFB" w:rsidRPr="0045074E" w:rsidRDefault="00625DFB" w:rsidP="00C27E6C">
      <w:pPr>
        <w:pStyle w:val="Ttulo2"/>
        <w:rPr>
          <w:rFonts w:ascii="Arial" w:hAnsi="Arial" w:cs="Arial"/>
          <w:color w:val="000000"/>
          <w:sz w:val="22"/>
          <w:szCs w:val="22"/>
        </w:rPr>
      </w:pPr>
      <w:bookmarkStart w:id="25" w:name="_Toc2009997"/>
      <w:r w:rsidRPr="0045074E">
        <w:rPr>
          <w:rFonts w:ascii="Arial" w:hAnsi="Arial" w:cs="Arial"/>
          <w:color w:val="000000"/>
          <w:sz w:val="22"/>
          <w:szCs w:val="22"/>
        </w:rPr>
        <w:t>OFERtas Parciales</w:t>
      </w:r>
      <w:bookmarkEnd w:id="24"/>
      <w:bookmarkEnd w:id="25"/>
    </w:p>
    <w:p w14:paraId="2CFD038C"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CODENSA acepta la presentación de ofertas de suministros parciales de energía.</w:t>
      </w:r>
    </w:p>
    <w:p w14:paraId="017DD500" w14:textId="77777777" w:rsidR="00625DFB" w:rsidRPr="0045074E" w:rsidRDefault="00625DFB" w:rsidP="00C27E6C">
      <w:pPr>
        <w:pStyle w:val="Ttulo2"/>
        <w:rPr>
          <w:rFonts w:ascii="Arial" w:hAnsi="Arial" w:cs="Arial"/>
          <w:color w:val="000000"/>
          <w:sz w:val="22"/>
          <w:szCs w:val="22"/>
        </w:rPr>
      </w:pPr>
      <w:bookmarkStart w:id="26" w:name="_Toc366586523"/>
      <w:bookmarkStart w:id="27" w:name="_Toc2009998"/>
      <w:r w:rsidRPr="0045074E">
        <w:rPr>
          <w:rFonts w:ascii="Arial" w:hAnsi="Arial" w:cs="Arial"/>
          <w:color w:val="000000"/>
          <w:sz w:val="22"/>
          <w:szCs w:val="22"/>
        </w:rPr>
        <w:t>ACLARACIONES Y/O MODIFICACIONES A LAS INSTRUCCIONES DE PARTICIPACIÓN</w:t>
      </w:r>
      <w:bookmarkEnd w:id="26"/>
      <w:bookmarkEnd w:id="27"/>
      <w:r w:rsidRPr="0045074E">
        <w:rPr>
          <w:rFonts w:ascii="Arial" w:hAnsi="Arial" w:cs="Arial"/>
          <w:color w:val="000000"/>
          <w:sz w:val="22"/>
          <w:szCs w:val="22"/>
        </w:rPr>
        <w:t xml:space="preserve"> </w:t>
      </w:r>
    </w:p>
    <w:p w14:paraId="53610AE2" w14:textId="5B7F1C3B" w:rsidR="00625DFB" w:rsidRPr="0045074E" w:rsidRDefault="00946B83"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Si existen dudas sobre el contenido y alcance de la presente invitación a ofrecer o se encuentran incongruencias, errores u omisiones, o si se requiere la modificación de la misma, se debe hacer la correspondiente petición escrita vía correo electrónico a CODENSA, a más tardar el </w:t>
      </w:r>
      <w:r w:rsidR="000F333F" w:rsidRPr="0045074E">
        <w:rPr>
          <w:rFonts w:ascii="Arial" w:hAnsi="Arial" w:cs="Arial"/>
          <w:color w:val="000000"/>
          <w:sz w:val="22"/>
          <w:szCs w:val="22"/>
        </w:rPr>
        <w:t xml:space="preserve">día </w:t>
      </w:r>
      <w:r w:rsidR="00B817F0">
        <w:rPr>
          <w:rFonts w:ascii="Arial" w:hAnsi="Arial" w:cs="Arial"/>
          <w:color w:val="000000"/>
          <w:sz w:val="22"/>
          <w:szCs w:val="22"/>
        </w:rPr>
        <w:t>15</w:t>
      </w:r>
      <w:r w:rsidR="001D7CE5" w:rsidRPr="0045074E">
        <w:rPr>
          <w:rFonts w:ascii="Arial" w:hAnsi="Arial" w:cs="Arial"/>
          <w:color w:val="000000"/>
          <w:sz w:val="22"/>
          <w:szCs w:val="22"/>
        </w:rPr>
        <w:t xml:space="preserve"> de </w:t>
      </w:r>
      <w:r w:rsidR="009A6660">
        <w:rPr>
          <w:rFonts w:ascii="Arial" w:hAnsi="Arial" w:cs="Arial"/>
          <w:color w:val="000000"/>
          <w:sz w:val="22"/>
          <w:szCs w:val="22"/>
        </w:rPr>
        <w:t>enero</w:t>
      </w:r>
      <w:r w:rsidR="000F333F">
        <w:rPr>
          <w:rFonts w:ascii="Arial" w:hAnsi="Arial" w:cs="Arial"/>
          <w:color w:val="000000"/>
          <w:sz w:val="22"/>
          <w:szCs w:val="22"/>
        </w:rPr>
        <w:t xml:space="preserve"> de 2020</w:t>
      </w:r>
      <w:r w:rsidR="001D7CE5" w:rsidRPr="0045074E">
        <w:rPr>
          <w:rFonts w:ascii="Arial" w:hAnsi="Arial" w:cs="Arial"/>
          <w:color w:val="000000"/>
          <w:sz w:val="22"/>
          <w:szCs w:val="22"/>
        </w:rPr>
        <w:t xml:space="preserve"> a </w:t>
      </w:r>
      <w:r w:rsidR="008451DD" w:rsidRPr="0045074E">
        <w:rPr>
          <w:rFonts w:ascii="Arial" w:hAnsi="Arial" w:cs="Arial"/>
          <w:i/>
          <w:color w:val="000000"/>
          <w:sz w:val="22"/>
          <w:szCs w:val="22"/>
        </w:rPr>
        <w:fldChar w:fldCharType="begin"/>
      </w:r>
      <w:r w:rsidR="00625DFB" w:rsidRPr="0045074E">
        <w:rPr>
          <w:rFonts w:ascii="Arial" w:hAnsi="Arial" w:cs="Arial"/>
          <w:i/>
          <w:color w:val="000000"/>
          <w:sz w:val="22"/>
          <w:szCs w:val="22"/>
        </w:rPr>
        <w:instrText xml:space="preserve"> MERGEFIELD COD19 </w:instrText>
      </w:r>
      <w:r w:rsidR="008451DD" w:rsidRPr="0045074E">
        <w:rPr>
          <w:rFonts w:ascii="Arial" w:hAnsi="Arial" w:cs="Arial"/>
          <w:i/>
          <w:color w:val="000000"/>
          <w:sz w:val="22"/>
          <w:szCs w:val="22"/>
        </w:rPr>
        <w:fldChar w:fldCharType="separate"/>
      </w:r>
      <w:r w:rsidR="00B638F6" w:rsidRPr="0045074E">
        <w:rPr>
          <w:rFonts w:ascii="Arial" w:hAnsi="Arial" w:cs="Arial"/>
          <w:i/>
          <w:noProof/>
          <w:color w:val="000000"/>
          <w:sz w:val="22"/>
          <w:szCs w:val="22"/>
        </w:rPr>
        <w:t>las 5:00 p.m.</w:t>
      </w:r>
      <w:r w:rsidR="008451DD" w:rsidRPr="0045074E">
        <w:rPr>
          <w:rFonts w:ascii="Arial" w:hAnsi="Arial" w:cs="Arial"/>
          <w:i/>
          <w:color w:val="000000"/>
          <w:sz w:val="22"/>
          <w:szCs w:val="22"/>
        </w:rPr>
        <w:fldChar w:fldCharType="end"/>
      </w:r>
    </w:p>
    <w:p w14:paraId="4CEB6E8C" w14:textId="77777777" w:rsidR="00625DFB" w:rsidRPr="0045074E" w:rsidRDefault="00625DFB" w:rsidP="00C27E6C">
      <w:pPr>
        <w:pStyle w:val="Encabezado"/>
        <w:tabs>
          <w:tab w:val="clear" w:pos="4419"/>
          <w:tab w:val="clear" w:pos="8838"/>
          <w:tab w:val="left" w:pos="-1440"/>
          <w:tab w:val="left" w:pos="-720"/>
        </w:tabs>
        <w:rPr>
          <w:rFonts w:ascii="Arial" w:hAnsi="Arial" w:cs="Arial"/>
          <w:color w:val="000000"/>
          <w:sz w:val="22"/>
          <w:szCs w:val="22"/>
        </w:rPr>
      </w:pPr>
    </w:p>
    <w:p w14:paraId="7EFCCC1E" w14:textId="3EF95E1B" w:rsidR="00946B83"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CODENSA contestará</w:t>
      </w:r>
      <w:r w:rsidR="00B77BCA" w:rsidRPr="0045074E">
        <w:rPr>
          <w:rFonts w:ascii="Arial" w:hAnsi="Arial" w:cs="Arial"/>
          <w:color w:val="000000"/>
          <w:sz w:val="22"/>
          <w:szCs w:val="22"/>
        </w:rPr>
        <w:t>,</w:t>
      </w:r>
      <w:r w:rsidRPr="0045074E">
        <w:rPr>
          <w:rFonts w:ascii="Arial" w:hAnsi="Arial" w:cs="Arial"/>
          <w:color w:val="000000"/>
          <w:sz w:val="22"/>
          <w:szCs w:val="22"/>
        </w:rPr>
        <w:t xml:space="preserve"> a más tardar el </w:t>
      </w:r>
      <w:r w:rsidR="00B817F0">
        <w:rPr>
          <w:rFonts w:ascii="Arial" w:hAnsi="Arial" w:cs="Arial"/>
          <w:color w:val="000000"/>
          <w:sz w:val="22"/>
          <w:szCs w:val="22"/>
        </w:rPr>
        <w:t>22</w:t>
      </w:r>
      <w:r w:rsidR="00B817F0" w:rsidRPr="0045074E">
        <w:rPr>
          <w:rFonts w:ascii="Arial" w:hAnsi="Arial" w:cs="Arial"/>
          <w:color w:val="000000"/>
          <w:sz w:val="22"/>
          <w:szCs w:val="22"/>
        </w:rPr>
        <w:t xml:space="preserve"> </w:t>
      </w:r>
      <w:r w:rsidR="001D7CE5" w:rsidRPr="0045074E">
        <w:rPr>
          <w:rFonts w:ascii="Arial" w:hAnsi="Arial" w:cs="Arial"/>
          <w:color w:val="000000"/>
          <w:sz w:val="22"/>
          <w:szCs w:val="22"/>
        </w:rPr>
        <w:t xml:space="preserve">de </w:t>
      </w:r>
      <w:r w:rsidR="000F333F">
        <w:rPr>
          <w:rFonts w:ascii="Arial" w:hAnsi="Arial" w:cs="Arial"/>
          <w:color w:val="000000"/>
          <w:sz w:val="22"/>
          <w:szCs w:val="22"/>
        </w:rPr>
        <w:t>enero</w:t>
      </w:r>
      <w:r w:rsidR="00AF5301">
        <w:rPr>
          <w:rFonts w:ascii="Arial" w:hAnsi="Arial" w:cs="Arial"/>
          <w:color w:val="000000"/>
          <w:sz w:val="22"/>
          <w:szCs w:val="22"/>
        </w:rPr>
        <w:t xml:space="preserve"> de 2020</w:t>
      </w:r>
      <w:r w:rsidRPr="0045074E">
        <w:rPr>
          <w:rFonts w:ascii="Arial" w:hAnsi="Arial" w:cs="Arial"/>
          <w:i/>
          <w:color w:val="000000"/>
          <w:sz w:val="22"/>
          <w:szCs w:val="22"/>
        </w:rPr>
        <w:t xml:space="preserve"> a </w:t>
      </w:r>
      <w:r w:rsidR="008451DD" w:rsidRPr="0045074E">
        <w:rPr>
          <w:rFonts w:ascii="Arial" w:hAnsi="Arial" w:cs="Arial"/>
          <w:i/>
          <w:color w:val="000000"/>
          <w:sz w:val="22"/>
          <w:szCs w:val="22"/>
        </w:rPr>
        <w:fldChar w:fldCharType="begin"/>
      </w:r>
      <w:r w:rsidRPr="0045074E">
        <w:rPr>
          <w:rFonts w:ascii="Arial" w:hAnsi="Arial" w:cs="Arial"/>
          <w:i/>
          <w:color w:val="000000"/>
          <w:sz w:val="22"/>
          <w:szCs w:val="22"/>
        </w:rPr>
        <w:instrText xml:space="preserve"> MERGEFIELD COD21 </w:instrText>
      </w:r>
      <w:r w:rsidR="008451DD" w:rsidRPr="0045074E">
        <w:rPr>
          <w:rFonts w:ascii="Arial" w:hAnsi="Arial" w:cs="Arial"/>
          <w:i/>
          <w:color w:val="000000"/>
          <w:sz w:val="22"/>
          <w:szCs w:val="22"/>
        </w:rPr>
        <w:fldChar w:fldCharType="separate"/>
      </w:r>
      <w:r w:rsidR="00B638F6" w:rsidRPr="0045074E">
        <w:rPr>
          <w:rFonts w:ascii="Arial" w:hAnsi="Arial" w:cs="Arial"/>
          <w:i/>
          <w:noProof/>
          <w:color w:val="000000"/>
          <w:sz w:val="22"/>
          <w:szCs w:val="22"/>
        </w:rPr>
        <w:t>las 5:00 p.m.</w:t>
      </w:r>
      <w:r w:rsidR="008451DD" w:rsidRPr="0045074E">
        <w:rPr>
          <w:rFonts w:ascii="Arial" w:hAnsi="Arial" w:cs="Arial"/>
          <w:i/>
          <w:color w:val="000000"/>
          <w:sz w:val="22"/>
          <w:szCs w:val="22"/>
        </w:rPr>
        <w:fldChar w:fldCharType="end"/>
      </w:r>
      <w:r w:rsidR="00B77BCA" w:rsidRPr="0045074E">
        <w:rPr>
          <w:rFonts w:ascii="Arial" w:hAnsi="Arial" w:cs="Arial"/>
          <w:i/>
          <w:color w:val="000000"/>
          <w:sz w:val="22"/>
          <w:szCs w:val="22"/>
        </w:rPr>
        <w:t>,</w:t>
      </w:r>
      <w:r w:rsidRPr="0045074E">
        <w:rPr>
          <w:rFonts w:ascii="Arial" w:hAnsi="Arial" w:cs="Arial"/>
          <w:color w:val="000000"/>
          <w:sz w:val="22"/>
          <w:szCs w:val="22"/>
        </w:rPr>
        <w:t xml:space="preserve"> </w:t>
      </w:r>
      <w:r w:rsidR="00946B83" w:rsidRPr="0045074E">
        <w:rPr>
          <w:rFonts w:ascii="Arial" w:hAnsi="Arial" w:cs="Arial"/>
          <w:color w:val="000000"/>
          <w:sz w:val="22"/>
          <w:szCs w:val="22"/>
        </w:rPr>
        <w:t xml:space="preserve">todas las solicitudes y remitirá copias de las respuestas vía correo electrónico a las personas que hayan retirado las instrucciones de la invitación a ofrecer. </w:t>
      </w:r>
    </w:p>
    <w:p w14:paraId="432FA43E" w14:textId="77777777" w:rsidR="00625DFB" w:rsidRPr="0045074E" w:rsidRDefault="00625DFB" w:rsidP="00C27E6C">
      <w:pPr>
        <w:tabs>
          <w:tab w:val="left" w:pos="-1440"/>
          <w:tab w:val="left" w:pos="-720"/>
        </w:tabs>
        <w:rPr>
          <w:rFonts w:ascii="Arial" w:hAnsi="Arial" w:cs="Arial"/>
          <w:color w:val="000000"/>
          <w:sz w:val="22"/>
          <w:szCs w:val="22"/>
        </w:rPr>
      </w:pPr>
    </w:p>
    <w:p w14:paraId="15BCB66B"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No se atenderán consultas personales ni telefónicas. Mediante </w:t>
      </w:r>
      <w:r w:rsidR="00DD18F1" w:rsidRPr="0045074E">
        <w:rPr>
          <w:rFonts w:ascii="Arial" w:hAnsi="Arial" w:cs="Arial"/>
          <w:color w:val="000000"/>
          <w:sz w:val="22"/>
          <w:szCs w:val="22"/>
        </w:rPr>
        <w:t>adendas</w:t>
      </w:r>
      <w:r w:rsidRPr="0045074E">
        <w:rPr>
          <w:rFonts w:ascii="Arial" w:hAnsi="Arial" w:cs="Arial"/>
          <w:color w:val="000000"/>
          <w:sz w:val="22"/>
          <w:szCs w:val="22"/>
        </w:rPr>
        <w:t xml:space="preserve">, CODENSA podrá hacer las modificaciones que considere convenientes. </w:t>
      </w:r>
      <w:r w:rsidR="00DD18F1" w:rsidRPr="0045074E">
        <w:rPr>
          <w:rFonts w:ascii="Arial" w:hAnsi="Arial" w:cs="Arial"/>
          <w:color w:val="000000"/>
          <w:sz w:val="22"/>
          <w:szCs w:val="22"/>
        </w:rPr>
        <w:t xml:space="preserve">Las adendas </w:t>
      </w:r>
      <w:r w:rsidRPr="0045074E">
        <w:rPr>
          <w:rFonts w:ascii="Arial" w:hAnsi="Arial" w:cs="Arial"/>
          <w:color w:val="000000"/>
          <w:sz w:val="22"/>
          <w:szCs w:val="22"/>
        </w:rPr>
        <w:t xml:space="preserve">formarán parte de las instrucciones de la invitación a ofrecer. Sólo estos actos formales obligan a CODENSA. </w:t>
      </w:r>
    </w:p>
    <w:p w14:paraId="03AEDCD3" w14:textId="77777777" w:rsidR="00625DFB" w:rsidRPr="0045074E" w:rsidRDefault="00625DFB" w:rsidP="00C27E6C">
      <w:pPr>
        <w:tabs>
          <w:tab w:val="left" w:pos="-1440"/>
          <w:tab w:val="left" w:pos="-720"/>
        </w:tabs>
        <w:rPr>
          <w:rFonts w:ascii="Arial" w:hAnsi="Arial" w:cs="Arial"/>
          <w:color w:val="000000"/>
          <w:sz w:val="22"/>
          <w:szCs w:val="22"/>
        </w:rPr>
      </w:pPr>
    </w:p>
    <w:p w14:paraId="665A35BC"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Toda la correspondencia deberá dirigirse a:</w:t>
      </w:r>
    </w:p>
    <w:p w14:paraId="2DCC5825" w14:textId="77777777" w:rsidR="00F178E6" w:rsidRPr="0045074E" w:rsidRDefault="00F178E6" w:rsidP="00C27E6C">
      <w:pPr>
        <w:tabs>
          <w:tab w:val="left" w:pos="-1440"/>
          <w:tab w:val="left" w:pos="-720"/>
        </w:tabs>
        <w:rPr>
          <w:rFonts w:ascii="Arial" w:hAnsi="Arial" w:cs="Arial"/>
          <w:color w:val="000000"/>
          <w:sz w:val="22"/>
          <w:szCs w:val="22"/>
        </w:rPr>
      </w:pPr>
    </w:p>
    <w:p w14:paraId="135E5E08" w14:textId="77777777" w:rsidR="00625DFB" w:rsidRPr="0045074E" w:rsidRDefault="00625DFB" w:rsidP="00C27E6C">
      <w:pPr>
        <w:tabs>
          <w:tab w:val="left" w:pos="-1440"/>
          <w:tab w:val="left" w:pos="-720"/>
        </w:tabs>
        <w:rPr>
          <w:rFonts w:ascii="Arial" w:hAnsi="Arial" w:cs="Arial"/>
          <w:b/>
          <w:color w:val="000000"/>
          <w:sz w:val="22"/>
          <w:szCs w:val="22"/>
          <w:lang w:val="pt-BR"/>
        </w:rPr>
      </w:pPr>
      <w:r w:rsidRPr="0045074E">
        <w:rPr>
          <w:rFonts w:ascii="Arial" w:hAnsi="Arial" w:cs="Arial"/>
          <w:b/>
          <w:color w:val="000000"/>
          <w:sz w:val="22"/>
          <w:szCs w:val="22"/>
          <w:lang w:val="pt-BR"/>
        </w:rPr>
        <w:t xml:space="preserve">CODENSA S. A. ESP </w:t>
      </w:r>
    </w:p>
    <w:p w14:paraId="264A2389" w14:textId="77777777" w:rsidR="00625DFB" w:rsidRPr="0045074E" w:rsidRDefault="00625DFB" w:rsidP="00C27E6C">
      <w:pPr>
        <w:tabs>
          <w:tab w:val="left" w:pos="-1440"/>
          <w:tab w:val="left" w:pos="-720"/>
        </w:tabs>
        <w:rPr>
          <w:rFonts w:ascii="Arial" w:hAnsi="Arial" w:cs="Arial"/>
          <w:color w:val="000000"/>
          <w:sz w:val="22"/>
          <w:szCs w:val="22"/>
          <w:lang w:val="pt-BR"/>
        </w:rPr>
      </w:pPr>
      <w:r w:rsidRPr="0045074E">
        <w:rPr>
          <w:rFonts w:ascii="Arial" w:hAnsi="Arial" w:cs="Arial"/>
          <w:color w:val="000000"/>
          <w:sz w:val="22"/>
          <w:szCs w:val="22"/>
          <w:lang w:val="pt-BR"/>
        </w:rPr>
        <w:t xml:space="preserve">Gerencia </w:t>
      </w:r>
      <w:r w:rsidR="00C96446" w:rsidRPr="0045074E">
        <w:rPr>
          <w:rFonts w:ascii="Arial" w:hAnsi="Arial" w:cs="Arial"/>
          <w:color w:val="000000"/>
          <w:sz w:val="22"/>
          <w:szCs w:val="22"/>
          <w:lang w:val="pt-BR"/>
        </w:rPr>
        <w:t>Market</w:t>
      </w:r>
    </w:p>
    <w:p w14:paraId="05421551" w14:textId="77777777" w:rsidR="00625DFB" w:rsidRPr="0045074E" w:rsidRDefault="00625DFB" w:rsidP="00C27E6C">
      <w:pPr>
        <w:tabs>
          <w:tab w:val="left" w:pos="-1440"/>
          <w:tab w:val="left" w:pos="-720"/>
        </w:tabs>
        <w:rPr>
          <w:rFonts w:ascii="Arial" w:hAnsi="Arial" w:cs="Arial"/>
          <w:color w:val="000000"/>
          <w:sz w:val="22"/>
          <w:szCs w:val="22"/>
          <w:lang w:val="pt-BR"/>
        </w:rPr>
      </w:pPr>
      <w:r w:rsidRPr="0045074E">
        <w:rPr>
          <w:rFonts w:ascii="Arial" w:hAnsi="Arial" w:cs="Arial"/>
          <w:color w:val="000000"/>
          <w:sz w:val="22"/>
          <w:szCs w:val="22"/>
          <w:lang w:val="pt-BR"/>
        </w:rPr>
        <w:t xml:space="preserve">Carrera </w:t>
      </w:r>
      <w:smartTag w:uri="urn:schemas-microsoft-com:office:smarttags" w:element="metricconverter">
        <w:smartTagPr>
          <w:attr w:name="ProductID" w:val="13 A"/>
        </w:smartTagPr>
        <w:r w:rsidRPr="0045074E">
          <w:rPr>
            <w:rFonts w:ascii="Arial" w:hAnsi="Arial" w:cs="Arial"/>
            <w:color w:val="000000"/>
            <w:sz w:val="22"/>
            <w:szCs w:val="22"/>
            <w:lang w:val="pt-BR"/>
          </w:rPr>
          <w:t>13 A</w:t>
        </w:r>
      </w:smartTag>
      <w:r w:rsidRPr="0045074E">
        <w:rPr>
          <w:rFonts w:ascii="Arial" w:hAnsi="Arial" w:cs="Arial"/>
          <w:color w:val="000000"/>
          <w:sz w:val="22"/>
          <w:szCs w:val="22"/>
          <w:lang w:val="pt-BR"/>
        </w:rPr>
        <w:t xml:space="preserve">  No. 93 – 66, Piso cuarto.</w:t>
      </w:r>
    </w:p>
    <w:p w14:paraId="53387009" w14:textId="77777777" w:rsidR="00625DFB" w:rsidRPr="0045074E" w:rsidRDefault="00625DFB" w:rsidP="00C27E6C">
      <w:pPr>
        <w:pStyle w:val="Encabezado"/>
        <w:tabs>
          <w:tab w:val="clear" w:pos="4419"/>
          <w:tab w:val="clear" w:pos="8838"/>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Correo electrónico: </w:t>
      </w:r>
      <w:r w:rsidR="008451DD" w:rsidRPr="0045074E">
        <w:rPr>
          <w:rFonts w:ascii="Arial" w:hAnsi="Arial" w:cs="Arial"/>
          <w:i/>
          <w:noProof/>
          <w:color w:val="000000"/>
          <w:sz w:val="22"/>
          <w:szCs w:val="22"/>
        </w:rPr>
        <w:fldChar w:fldCharType="begin"/>
      </w:r>
      <w:r w:rsidRPr="0045074E">
        <w:rPr>
          <w:rFonts w:ascii="Arial" w:hAnsi="Arial" w:cs="Arial"/>
          <w:i/>
          <w:noProof/>
          <w:color w:val="000000"/>
          <w:sz w:val="22"/>
          <w:szCs w:val="22"/>
        </w:rPr>
        <w:instrText xml:space="preserve"> MERGEFIELD COD13 </w:instrText>
      </w:r>
      <w:r w:rsidR="008451DD" w:rsidRPr="0045074E">
        <w:rPr>
          <w:rFonts w:ascii="Arial" w:hAnsi="Arial" w:cs="Arial"/>
          <w:i/>
          <w:noProof/>
          <w:color w:val="000000"/>
          <w:sz w:val="22"/>
          <w:szCs w:val="22"/>
        </w:rPr>
        <w:fldChar w:fldCharType="separate"/>
      </w:r>
      <w:r w:rsidR="00B638F6" w:rsidRPr="0045074E">
        <w:rPr>
          <w:rFonts w:ascii="Arial" w:hAnsi="Arial" w:cs="Arial"/>
          <w:i/>
          <w:noProof/>
          <w:color w:val="000000"/>
          <w:sz w:val="22"/>
          <w:szCs w:val="22"/>
        </w:rPr>
        <w:t>comprasdeenergia@enel.com</w:t>
      </w:r>
      <w:r w:rsidR="008451DD" w:rsidRPr="0045074E">
        <w:rPr>
          <w:rFonts w:ascii="Arial" w:hAnsi="Arial" w:cs="Arial"/>
          <w:i/>
          <w:noProof/>
          <w:color w:val="000000"/>
          <w:sz w:val="22"/>
          <w:szCs w:val="22"/>
        </w:rPr>
        <w:fldChar w:fldCharType="end"/>
      </w:r>
    </w:p>
    <w:p w14:paraId="372ED82B"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Bogotá, D.C.</w:t>
      </w:r>
    </w:p>
    <w:p w14:paraId="1B27CDBA" w14:textId="77777777" w:rsidR="00625DFB" w:rsidRPr="0045074E" w:rsidRDefault="00625DFB" w:rsidP="00C27E6C">
      <w:pPr>
        <w:pStyle w:val="Ttulo2"/>
        <w:rPr>
          <w:rFonts w:ascii="Arial" w:hAnsi="Arial" w:cs="Arial"/>
          <w:color w:val="000000"/>
          <w:sz w:val="22"/>
          <w:szCs w:val="22"/>
        </w:rPr>
      </w:pPr>
      <w:bookmarkStart w:id="28" w:name="_Toc2009999"/>
      <w:bookmarkStart w:id="29" w:name="_Toc366586524"/>
      <w:r w:rsidRPr="0045074E">
        <w:rPr>
          <w:rFonts w:ascii="Arial" w:hAnsi="Arial" w:cs="Arial"/>
          <w:color w:val="000000"/>
          <w:sz w:val="22"/>
          <w:szCs w:val="22"/>
        </w:rPr>
        <w:t>OFERtas</w:t>
      </w:r>
      <w:bookmarkEnd w:id="28"/>
      <w:r w:rsidRPr="0045074E">
        <w:rPr>
          <w:rFonts w:ascii="Arial" w:hAnsi="Arial" w:cs="Arial"/>
          <w:color w:val="000000"/>
          <w:sz w:val="22"/>
          <w:szCs w:val="22"/>
        </w:rPr>
        <w:t xml:space="preserve"> </w:t>
      </w:r>
      <w:bookmarkEnd w:id="29"/>
    </w:p>
    <w:p w14:paraId="610C25D2" w14:textId="085B594C"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Los oferentes podrán presentar ofertas mercantiles</w:t>
      </w:r>
      <w:r w:rsidR="00796A2C" w:rsidRPr="0045074E">
        <w:rPr>
          <w:rFonts w:ascii="Arial" w:hAnsi="Arial" w:cs="Arial"/>
          <w:color w:val="000000"/>
          <w:sz w:val="22"/>
          <w:szCs w:val="22"/>
        </w:rPr>
        <w:t xml:space="preserve"> que</w:t>
      </w:r>
      <w:r w:rsidRPr="0045074E">
        <w:rPr>
          <w:rFonts w:ascii="Arial" w:hAnsi="Arial" w:cs="Arial"/>
          <w:color w:val="000000"/>
          <w:sz w:val="22"/>
          <w:szCs w:val="22"/>
        </w:rPr>
        <w:t xml:space="preserve"> deberán cumplir con todo lo dispuesto en las instrucciones de la invitación a ofrecer, siguiendo estrictamente el modelo de la oferta mercantil presentada en el numeral </w:t>
      </w:r>
      <w:r w:rsidR="004225BD">
        <w:rPr>
          <w:rFonts w:ascii="Arial" w:hAnsi="Arial" w:cs="Arial"/>
          <w:color w:val="000000"/>
          <w:sz w:val="22"/>
          <w:szCs w:val="22"/>
        </w:rPr>
        <w:t>8</w:t>
      </w:r>
      <w:r w:rsidR="00C077D8" w:rsidRPr="0045074E">
        <w:rPr>
          <w:rFonts w:ascii="Arial" w:hAnsi="Arial" w:cs="Arial"/>
          <w:color w:val="000000"/>
          <w:sz w:val="22"/>
          <w:szCs w:val="22"/>
        </w:rPr>
        <w:t xml:space="preserve"> </w:t>
      </w:r>
      <w:r w:rsidRPr="0045074E">
        <w:rPr>
          <w:rFonts w:ascii="Arial" w:hAnsi="Arial" w:cs="Arial"/>
          <w:color w:val="000000"/>
          <w:sz w:val="22"/>
          <w:szCs w:val="22"/>
        </w:rPr>
        <w:t>de este documento. CODENSA se reserva el derecho de aceptar o rechazar, total o parcialmente las ofertas que hayan sido declaradas en el formato respectivo.</w:t>
      </w:r>
    </w:p>
    <w:p w14:paraId="2A13CD8B" w14:textId="77777777" w:rsidR="00625DFB" w:rsidRPr="0045074E" w:rsidRDefault="00625DFB" w:rsidP="00C27E6C">
      <w:pPr>
        <w:rPr>
          <w:rFonts w:ascii="Arial" w:hAnsi="Arial" w:cs="Arial"/>
          <w:color w:val="000000"/>
          <w:sz w:val="22"/>
          <w:szCs w:val="22"/>
        </w:rPr>
      </w:pPr>
    </w:p>
    <w:p w14:paraId="54C128AF" w14:textId="77777777" w:rsidR="00625DFB" w:rsidRPr="0045074E" w:rsidRDefault="00625DFB" w:rsidP="00C27E6C">
      <w:pPr>
        <w:pStyle w:val="Ttulo2"/>
        <w:rPr>
          <w:rFonts w:ascii="Arial" w:hAnsi="Arial" w:cs="Arial"/>
          <w:color w:val="000000"/>
          <w:sz w:val="22"/>
          <w:szCs w:val="22"/>
        </w:rPr>
      </w:pPr>
      <w:bookmarkStart w:id="30" w:name="_Toc366586525"/>
      <w:bookmarkStart w:id="31" w:name="_Toc2010000"/>
      <w:r w:rsidRPr="0045074E">
        <w:rPr>
          <w:rFonts w:ascii="Arial" w:hAnsi="Arial" w:cs="Arial"/>
          <w:color w:val="000000"/>
          <w:sz w:val="22"/>
          <w:szCs w:val="22"/>
        </w:rPr>
        <w:t>Discrepancias y Errores aritméticos</w:t>
      </w:r>
      <w:bookmarkEnd w:id="30"/>
      <w:bookmarkEnd w:id="31"/>
    </w:p>
    <w:p w14:paraId="11429D97"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En caso de discrepancias entre los diferentes documentos de la Invitación a ofrecer, entendiendo por ésta el período comprendido entre la fecha de invitación y la fecha de aceptación de la oferta, se atenderá a lo dispuesto en ellos en el siguiente orden: La oferta mercantil presentada de acuerdo con las instrucciones de la invitación a ofrecer y, posteriormente, la invitación a ofrecer. </w:t>
      </w:r>
    </w:p>
    <w:p w14:paraId="43A45F6E" w14:textId="77777777" w:rsidR="00625DFB" w:rsidRPr="0045074E" w:rsidRDefault="00625DFB" w:rsidP="00C27E6C">
      <w:pPr>
        <w:tabs>
          <w:tab w:val="left" w:pos="-1440"/>
          <w:tab w:val="left" w:pos="-720"/>
        </w:tabs>
        <w:rPr>
          <w:rFonts w:ascii="Arial" w:hAnsi="Arial" w:cs="Arial"/>
          <w:color w:val="000000"/>
          <w:sz w:val="22"/>
          <w:szCs w:val="22"/>
        </w:rPr>
      </w:pPr>
    </w:p>
    <w:p w14:paraId="13EDD3EF"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Si existiere discrepancia entre el precio unitario y el costo total, prevalecerá el precio unitario. </w:t>
      </w:r>
    </w:p>
    <w:p w14:paraId="25E82A8D" w14:textId="77777777" w:rsidR="00625DFB" w:rsidRPr="0045074E" w:rsidRDefault="00625DFB" w:rsidP="00C27E6C">
      <w:pPr>
        <w:tabs>
          <w:tab w:val="left" w:pos="-1440"/>
          <w:tab w:val="left" w:pos="-720"/>
        </w:tabs>
        <w:rPr>
          <w:rFonts w:ascii="Arial" w:hAnsi="Arial" w:cs="Arial"/>
          <w:color w:val="000000"/>
          <w:sz w:val="22"/>
          <w:szCs w:val="22"/>
        </w:rPr>
      </w:pPr>
    </w:p>
    <w:p w14:paraId="56B53BF0"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El costo total será el que resulte de multiplicar el precio unitario por las cantidades correspondientes. Si existiere una discrepancia entre palabras y cifras, prevalecerá el monto expresado en palabras.</w:t>
      </w:r>
    </w:p>
    <w:p w14:paraId="01C9426E" w14:textId="77777777" w:rsidR="00625DFB" w:rsidRPr="0045074E" w:rsidRDefault="00625DFB" w:rsidP="00C27E6C">
      <w:pPr>
        <w:pStyle w:val="Ttulo2"/>
        <w:rPr>
          <w:rFonts w:ascii="Arial" w:hAnsi="Arial" w:cs="Arial"/>
          <w:color w:val="000000"/>
          <w:sz w:val="22"/>
          <w:szCs w:val="22"/>
        </w:rPr>
      </w:pPr>
      <w:bookmarkStart w:id="32" w:name="_Toc366586526"/>
      <w:bookmarkStart w:id="33" w:name="_Toc2010001"/>
      <w:r w:rsidRPr="0045074E">
        <w:rPr>
          <w:rFonts w:ascii="Arial" w:hAnsi="Arial" w:cs="Arial"/>
          <w:color w:val="000000"/>
          <w:sz w:val="22"/>
          <w:szCs w:val="22"/>
        </w:rPr>
        <w:t>SITIO DE ENTREGA</w:t>
      </w:r>
      <w:bookmarkEnd w:id="32"/>
      <w:bookmarkEnd w:id="33"/>
    </w:p>
    <w:p w14:paraId="21061A14"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CODENSA recibirá la energía ofrecida como la entrega el Sistema Interconectado Nacional, en los barrajes que tenga como referencia para sus fronteras comerciales establecidas en el Reglamento de Operación. Por lo anterior, y con base en las normas del mismo, CODENSA asumirá las pérdidas correspondientes en la red de interconexión.</w:t>
      </w:r>
    </w:p>
    <w:p w14:paraId="022339E1" w14:textId="77777777" w:rsidR="00625DFB" w:rsidRPr="0045074E" w:rsidRDefault="00625DFB" w:rsidP="00C27E6C">
      <w:pPr>
        <w:pStyle w:val="Ttulo1"/>
        <w:rPr>
          <w:rFonts w:ascii="Arial" w:hAnsi="Arial" w:cs="Arial"/>
          <w:color w:val="000000"/>
          <w:sz w:val="22"/>
          <w:szCs w:val="22"/>
        </w:rPr>
      </w:pPr>
      <w:bookmarkStart w:id="34" w:name="_Toc366586527"/>
      <w:bookmarkStart w:id="35" w:name="_Toc2010002"/>
      <w:r w:rsidRPr="0045074E">
        <w:rPr>
          <w:rFonts w:ascii="Arial" w:hAnsi="Arial" w:cs="Arial"/>
          <w:color w:val="000000"/>
          <w:sz w:val="22"/>
          <w:szCs w:val="22"/>
        </w:rPr>
        <w:t>la OFERTA MERCANTIL</w:t>
      </w:r>
      <w:bookmarkEnd w:id="34"/>
      <w:bookmarkEnd w:id="35"/>
    </w:p>
    <w:p w14:paraId="1C70113B" w14:textId="77777777" w:rsidR="00625DFB" w:rsidRPr="0045074E" w:rsidRDefault="00625DFB" w:rsidP="00C27E6C">
      <w:pPr>
        <w:pStyle w:val="Ttulo2"/>
        <w:rPr>
          <w:rFonts w:ascii="Arial" w:hAnsi="Arial" w:cs="Arial"/>
          <w:color w:val="000000"/>
          <w:sz w:val="22"/>
          <w:szCs w:val="22"/>
        </w:rPr>
      </w:pPr>
      <w:bookmarkStart w:id="36" w:name="_Toc366586528"/>
      <w:bookmarkStart w:id="37" w:name="_Toc2010003"/>
      <w:r w:rsidRPr="0045074E">
        <w:rPr>
          <w:rFonts w:ascii="Arial" w:hAnsi="Arial" w:cs="Arial"/>
          <w:color w:val="000000"/>
          <w:sz w:val="22"/>
          <w:szCs w:val="22"/>
        </w:rPr>
        <w:t>contenido de la oferta mercantil</w:t>
      </w:r>
      <w:bookmarkEnd w:id="36"/>
      <w:bookmarkEnd w:id="37"/>
    </w:p>
    <w:p w14:paraId="1251C986" w14:textId="77777777" w:rsidR="00625DFB" w:rsidRPr="0045074E" w:rsidRDefault="00625DFB" w:rsidP="00C27E6C">
      <w:pPr>
        <w:numPr>
          <w:ilvl w:val="0"/>
          <w:numId w:val="2"/>
        </w:numPr>
        <w:tabs>
          <w:tab w:val="left" w:pos="-1440"/>
          <w:tab w:val="left" w:pos="-720"/>
        </w:tabs>
        <w:rPr>
          <w:rFonts w:ascii="Arial" w:hAnsi="Arial" w:cs="Arial"/>
          <w:color w:val="000000"/>
          <w:sz w:val="22"/>
          <w:szCs w:val="22"/>
        </w:rPr>
      </w:pPr>
      <w:r w:rsidRPr="0045074E">
        <w:rPr>
          <w:rFonts w:ascii="Arial" w:hAnsi="Arial" w:cs="Arial"/>
          <w:color w:val="000000"/>
          <w:sz w:val="22"/>
          <w:szCs w:val="22"/>
        </w:rPr>
        <w:t>La oferta está compuesta por:</w:t>
      </w:r>
    </w:p>
    <w:p w14:paraId="66ACCFED" w14:textId="77777777" w:rsidR="00625DFB" w:rsidRPr="0045074E"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45074E">
        <w:rPr>
          <w:rFonts w:ascii="Arial" w:hAnsi="Arial" w:cs="Arial"/>
          <w:color w:val="000000"/>
          <w:sz w:val="22"/>
          <w:szCs w:val="22"/>
        </w:rPr>
        <w:t>Carta de presentación con el modelo de la oferta mercantil (Anexo 1)</w:t>
      </w:r>
    </w:p>
    <w:p w14:paraId="0EB1A46C" w14:textId="77777777" w:rsidR="00625DFB" w:rsidRPr="0045074E"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45074E">
        <w:rPr>
          <w:rFonts w:ascii="Arial" w:hAnsi="Arial" w:cs="Arial"/>
          <w:color w:val="000000"/>
          <w:sz w:val="22"/>
          <w:szCs w:val="22"/>
        </w:rPr>
        <w:t>Cuadro de Cantidades de Energía y Precio (Anexo 2)</w:t>
      </w:r>
    </w:p>
    <w:p w14:paraId="49D414E2" w14:textId="77777777" w:rsidR="00625DFB" w:rsidRPr="0045074E"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45074E">
        <w:rPr>
          <w:rFonts w:ascii="Arial" w:hAnsi="Arial" w:cs="Arial"/>
          <w:color w:val="000000"/>
          <w:sz w:val="22"/>
          <w:szCs w:val="22"/>
        </w:rPr>
        <w:t>Garantía de seriedad (Numeral 2.1.1.).</w:t>
      </w:r>
    </w:p>
    <w:p w14:paraId="68320501" w14:textId="77777777" w:rsidR="00625DFB" w:rsidRPr="0045074E"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45074E">
        <w:rPr>
          <w:rFonts w:ascii="Arial" w:hAnsi="Arial" w:cs="Arial"/>
          <w:color w:val="000000"/>
          <w:sz w:val="22"/>
          <w:szCs w:val="22"/>
        </w:rPr>
        <w:t>Copia magnética del Cuadro de Cantidades de Energía y Precio</w:t>
      </w:r>
    </w:p>
    <w:p w14:paraId="61F6EE93" w14:textId="77777777" w:rsidR="00625DFB" w:rsidRPr="0045074E"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45074E">
        <w:rPr>
          <w:rFonts w:ascii="Arial" w:hAnsi="Arial" w:cs="Arial"/>
          <w:color w:val="000000"/>
          <w:sz w:val="22"/>
          <w:szCs w:val="22"/>
        </w:rPr>
        <w:t>Fotocopia del recibo de consignación del valor de las instrucciones de participación.</w:t>
      </w:r>
    </w:p>
    <w:p w14:paraId="592B56DE" w14:textId="77777777" w:rsidR="00625DFB" w:rsidRPr="0045074E"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45074E">
        <w:rPr>
          <w:rFonts w:ascii="Arial" w:hAnsi="Arial" w:cs="Arial"/>
          <w:color w:val="000000"/>
          <w:sz w:val="22"/>
          <w:szCs w:val="22"/>
        </w:rPr>
        <w:t>Certificado de existencia y representación legal.</w:t>
      </w:r>
    </w:p>
    <w:p w14:paraId="6EB057D7" w14:textId="77777777" w:rsidR="00625DFB" w:rsidRPr="0045074E"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45074E">
        <w:rPr>
          <w:rFonts w:ascii="Arial" w:hAnsi="Arial" w:cs="Arial"/>
          <w:color w:val="000000"/>
          <w:sz w:val="22"/>
          <w:szCs w:val="22"/>
        </w:rPr>
        <w:t>Certificado de registro ante el ASIC o quien cumpla sus funciones con vigencia no mayor a 30 días</w:t>
      </w:r>
    </w:p>
    <w:p w14:paraId="7E26C119" w14:textId="77777777" w:rsidR="00625DFB" w:rsidRPr="0045074E" w:rsidRDefault="00625DFB" w:rsidP="00C27E6C">
      <w:pPr>
        <w:tabs>
          <w:tab w:val="left" w:pos="-1440"/>
          <w:tab w:val="left" w:pos="-720"/>
        </w:tabs>
        <w:rPr>
          <w:rFonts w:ascii="Arial" w:hAnsi="Arial" w:cs="Arial"/>
          <w:color w:val="000000"/>
          <w:sz w:val="22"/>
          <w:szCs w:val="22"/>
        </w:rPr>
      </w:pPr>
    </w:p>
    <w:p w14:paraId="2FCACECC" w14:textId="77777777" w:rsidR="00625DFB" w:rsidRPr="0045074E" w:rsidRDefault="00625DFB" w:rsidP="00C27E6C">
      <w:pPr>
        <w:numPr>
          <w:ilvl w:val="0"/>
          <w:numId w:val="2"/>
        </w:numPr>
        <w:tabs>
          <w:tab w:val="left" w:pos="-1440"/>
          <w:tab w:val="left" w:pos="-720"/>
        </w:tabs>
        <w:rPr>
          <w:rFonts w:ascii="Arial" w:hAnsi="Arial" w:cs="Arial"/>
          <w:color w:val="000000"/>
          <w:sz w:val="22"/>
          <w:szCs w:val="22"/>
        </w:rPr>
      </w:pPr>
      <w:r w:rsidRPr="0045074E">
        <w:rPr>
          <w:rFonts w:ascii="Arial" w:hAnsi="Arial" w:cs="Arial"/>
          <w:color w:val="000000"/>
          <w:sz w:val="22"/>
          <w:szCs w:val="22"/>
        </w:rPr>
        <w:t>Cada oferta debe ser entregada en tres (3) sobres separados.</w:t>
      </w:r>
    </w:p>
    <w:p w14:paraId="126C458C" w14:textId="77777777" w:rsidR="00625DFB" w:rsidRPr="0045074E" w:rsidRDefault="00625DFB" w:rsidP="00C27E6C">
      <w:pPr>
        <w:tabs>
          <w:tab w:val="left" w:pos="-1440"/>
          <w:tab w:val="left" w:pos="-720"/>
        </w:tabs>
        <w:rPr>
          <w:rFonts w:ascii="Arial" w:hAnsi="Arial" w:cs="Arial"/>
          <w:color w:val="000000"/>
          <w:sz w:val="22"/>
          <w:szCs w:val="22"/>
        </w:rPr>
      </w:pPr>
    </w:p>
    <w:p w14:paraId="5EB4D2BD" w14:textId="77777777" w:rsidR="00625DFB" w:rsidRPr="0045074E" w:rsidRDefault="00625DFB" w:rsidP="00C27E6C">
      <w:pPr>
        <w:numPr>
          <w:ilvl w:val="0"/>
          <w:numId w:val="2"/>
        </w:numPr>
        <w:tabs>
          <w:tab w:val="left" w:pos="-1440"/>
          <w:tab w:val="left" w:pos="-720"/>
        </w:tabs>
        <w:rPr>
          <w:rFonts w:ascii="Arial" w:hAnsi="Arial" w:cs="Arial"/>
          <w:color w:val="000000"/>
          <w:sz w:val="22"/>
          <w:szCs w:val="22"/>
        </w:rPr>
      </w:pPr>
      <w:r w:rsidRPr="0045074E">
        <w:rPr>
          <w:rFonts w:ascii="Arial" w:hAnsi="Arial" w:cs="Arial"/>
          <w:color w:val="000000"/>
          <w:sz w:val="22"/>
          <w:szCs w:val="22"/>
        </w:rPr>
        <w:t>Los sobres deben estar cerrados, sellados y rotulados de la siguiente manera:</w:t>
      </w:r>
    </w:p>
    <w:p w14:paraId="5A05966B" w14:textId="77777777" w:rsidR="00625DFB" w:rsidRPr="0045074E" w:rsidRDefault="00625DFB" w:rsidP="00C27E6C">
      <w:pPr>
        <w:tabs>
          <w:tab w:val="left" w:pos="-1440"/>
          <w:tab w:val="left" w:pos="-720"/>
        </w:tabs>
        <w:ind w:left="360"/>
        <w:rPr>
          <w:rFonts w:ascii="Arial" w:hAnsi="Arial" w:cs="Arial"/>
          <w:color w:val="000000"/>
          <w:sz w:val="22"/>
          <w:szCs w:val="22"/>
        </w:rPr>
      </w:pPr>
    </w:p>
    <w:p w14:paraId="23686715" w14:textId="77777777" w:rsidR="00625DFB" w:rsidRPr="0045074E"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45074E">
        <w:rPr>
          <w:rFonts w:ascii="Arial" w:hAnsi="Arial" w:cs="Arial"/>
          <w:color w:val="000000"/>
          <w:sz w:val="22"/>
          <w:szCs w:val="22"/>
        </w:rPr>
        <w:t>Nombre y número de la invitación a ofrecer.</w:t>
      </w:r>
    </w:p>
    <w:p w14:paraId="77474CCB" w14:textId="77777777" w:rsidR="00625DFB" w:rsidRPr="0045074E"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45074E">
        <w:rPr>
          <w:rFonts w:ascii="Arial" w:hAnsi="Arial" w:cs="Arial"/>
          <w:color w:val="000000"/>
          <w:sz w:val="22"/>
          <w:szCs w:val="22"/>
        </w:rPr>
        <w:t>Nombre del oferente.</w:t>
      </w:r>
    </w:p>
    <w:p w14:paraId="055A027C" w14:textId="77777777" w:rsidR="00625DFB" w:rsidRPr="0045074E" w:rsidRDefault="00625DFB" w:rsidP="00C27E6C">
      <w:pPr>
        <w:numPr>
          <w:ilvl w:val="0"/>
          <w:numId w:val="3"/>
        </w:numPr>
        <w:tabs>
          <w:tab w:val="clear" w:pos="360"/>
          <w:tab w:val="left" w:pos="-1440"/>
          <w:tab w:val="left" w:pos="-720"/>
          <w:tab w:val="num" w:pos="720"/>
        </w:tabs>
        <w:ind w:left="720"/>
        <w:rPr>
          <w:rFonts w:ascii="Arial" w:hAnsi="Arial" w:cs="Arial"/>
          <w:color w:val="000000"/>
          <w:sz w:val="22"/>
          <w:szCs w:val="22"/>
        </w:rPr>
      </w:pPr>
      <w:r w:rsidRPr="0045074E">
        <w:rPr>
          <w:rFonts w:ascii="Arial" w:hAnsi="Arial" w:cs="Arial"/>
          <w:color w:val="000000"/>
          <w:sz w:val="22"/>
          <w:szCs w:val="22"/>
        </w:rPr>
        <w:t>Identificación del contenido del sobre. (original, copia, resumen)</w:t>
      </w:r>
    </w:p>
    <w:p w14:paraId="691DF08A" w14:textId="77777777" w:rsidR="00625DFB" w:rsidRPr="0045074E" w:rsidRDefault="00625DFB" w:rsidP="00C27E6C">
      <w:pPr>
        <w:tabs>
          <w:tab w:val="left" w:pos="-1440"/>
          <w:tab w:val="left" w:pos="-720"/>
        </w:tabs>
        <w:rPr>
          <w:rFonts w:ascii="Arial" w:hAnsi="Arial" w:cs="Arial"/>
          <w:color w:val="000000"/>
          <w:sz w:val="22"/>
          <w:szCs w:val="22"/>
        </w:rPr>
      </w:pPr>
    </w:p>
    <w:p w14:paraId="3CA1BF64" w14:textId="77777777" w:rsidR="00625DFB" w:rsidRPr="0045074E" w:rsidRDefault="00625DFB" w:rsidP="00C27E6C">
      <w:pPr>
        <w:numPr>
          <w:ilvl w:val="0"/>
          <w:numId w:val="6"/>
        </w:numPr>
        <w:rPr>
          <w:rFonts w:ascii="Arial" w:hAnsi="Arial" w:cs="Arial"/>
          <w:color w:val="000000"/>
          <w:sz w:val="22"/>
          <w:szCs w:val="22"/>
        </w:rPr>
      </w:pPr>
      <w:r w:rsidRPr="0045074E">
        <w:rPr>
          <w:rFonts w:ascii="Arial" w:hAnsi="Arial" w:cs="Arial"/>
          <w:color w:val="000000"/>
          <w:sz w:val="22"/>
          <w:szCs w:val="22"/>
        </w:rPr>
        <w:t xml:space="preserve">El sobre marcado </w:t>
      </w:r>
      <w:r w:rsidRPr="0045074E">
        <w:rPr>
          <w:rFonts w:ascii="Arial" w:hAnsi="Arial" w:cs="Arial"/>
          <w:b/>
          <w:color w:val="000000"/>
          <w:sz w:val="22"/>
          <w:szCs w:val="22"/>
        </w:rPr>
        <w:t>"ORIGINAL"</w:t>
      </w:r>
      <w:r w:rsidRPr="0045074E">
        <w:rPr>
          <w:rFonts w:ascii="Arial" w:hAnsi="Arial" w:cs="Arial"/>
          <w:color w:val="000000"/>
          <w:sz w:val="22"/>
          <w:szCs w:val="22"/>
        </w:rPr>
        <w:t xml:space="preserve"> deberá contener el original de la oferta completa y debidamente foliada.</w:t>
      </w:r>
    </w:p>
    <w:p w14:paraId="24383054" w14:textId="77777777" w:rsidR="00625DFB" w:rsidRPr="0045074E" w:rsidRDefault="00625DFB" w:rsidP="00C27E6C">
      <w:pPr>
        <w:rPr>
          <w:rFonts w:ascii="Arial" w:hAnsi="Arial" w:cs="Arial"/>
          <w:color w:val="000000"/>
          <w:sz w:val="22"/>
          <w:szCs w:val="22"/>
        </w:rPr>
      </w:pPr>
    </w:p>
    <w:p w14:paraId="1AA2C78E" w14:textId="77777777" w:rsidR="00625DFB" w:rsidRPr="0045074E" w:rsidRDefault="00625DFB" w:rsidP="00C27E6C">
      <w:pPr>
        <w:numPr>
          <w:ilvl w:val="0"/>
          <w:numId w:val="5"/>
        </w:numPr>
        <w:rPr>
          <w:rFonts w:ascii="Arial" w:hAnsi="Arial" w:cs="Arial"/>
          <w:color w:val="000000"/>
          <w:sz w:val="22"/>
          <w:szCs w:val="22"/>
        </w:rPr>
      </w:pPr>
      <w:r w:rsidRPr="0045074E">
        <w:rPr>
          <w:rFonts w:ascii="Arial" w:hAnsi="Arial" w:cs="Arial"/>
          <w:color w:val="000000"/>
          <w:sz w:val="22"/>
          <w:szCs w:val="22"/>
        </w:rPr>
        <w:t xml:space="preserve">El sobre marcado </w:t>
      </w:r>
      <w:r w:rsidRPr="0045074E">
        <w:rPr>
          <w:rFonts w:ascii="Arial" w:hAnsi="Arial" w:cs="Arial"/>
          <w:b/>
          <w:color w:val="000000"/>
          <w:sz w:val="22"/>
          <w:szCs w:val="22"/>
        </w:rPr>
        <w:t>"COPIA"</w:t>
      </w:r>
      <w:r w:rsidRPr="0045074E">
        <w:rPr>
          <w:rFonts w:ascii="Arial" w:hAnsi="Arial" w:cs="Arial"/>
          <w:color w:val="000000"/>
          <w:sz w:val="22"/>
          <w:szCs w:val="22"/>
        </w:rPr>
        <w:t xml:space="preserve"> deberá contener una (1) copia de la oferta. La copia debe contener todos los documentos exigidos para la oferta original.</w:t>
      </w:r>
    </w:p>
    <w:p w14:paraId="71CE5F89" w14:textId="77777777" w:rsidR="00625DFB" w:rsidRPr="0045074E" w:rsidRDefault="00625DFB" w:rsidP="00C27E6C">
      <w:pPr>
        <w:rPr>
          <w:rFonts w:ascii="Arial" w:hAnsi="Arial" w:cs="Arial"/>
          <w:color w:val="000000"/>
          <w:sz w:val="22"/>
          <w:szCs w:val="22"/>
        </w:rPr>
      </w:pPr>
    </w:p>
    <w:p w14:paraId="1533F984" w14:textId="5C2C21A7" w:rsidR="00625DFB" w:rsidRPr="0045074E" w:rsidRDefault="00625DFB" w:rsidP="00C27E6C">
      <w:pPr>
        <w:numPr>
          <w:ilvl w:val="0"/>
          <w:numId w:val="5"/>
        </w:numPr>
        <w:rPr>
          <w:rFonts w:ascii="Arial" w:hAnsi="Arial" w:cs="Arial"/>
          <w:color w:val="000000"/>
          <w:sz w:val="22"/>
          <w:szCs w:val="22"/>
        </w:rPr>
      </w:pPr>
      <w:r w:rsidRPr="0045074E">
        <w:rPr>
          <w:rFonts w:ascii="Arial" w:hAnsi="Arial" w:cs="Arial"/>
          <w:color w:val="000000"/>
          <w:sz w:val="22"/>
          <w:szCs w:val="22"/>
        </w:rPr>
        <w:t xml:space="preserve">El sobre marcado </w:t>
      </w:r>
      <w:r w:rsidRPr="0045074E">
        <w:rPr>
          <w:rFonts w:ascii="Arial" w:hAnsi="Arial" w:cs="Arial"/>
          <w:b/>
          <w:color w:val="000000"/>
          <w:sz w:val="22"/>
          <w:szCs w:val="22"/>
        </w:rPr>
        <w:t>"RESUMEN"</w:t>
      </w:r>
      <w:r w:rsidRPr="0045074E">
        <w:rPr>
          <w:rFonts w:ascii="Arial" w:hAnsi="Arial" w:cs="Arial"/>
          <w:color w:val="000000"/>
          <w:sz w:val="22"/>
          <w:szCs w:val="22"/>
        </w:rPr>
        <w:t xml:space="preserve"> deberá contener los Cuadros de Cantidades de Energía y Precio de la</w:t>
      </w:r>
      <w:r w:rsidR="0019151F" w:rsidRPr="0045074E">
        <w:rPr>
          <w:rFonts w:ascii="Arial" w:hAnsi="Arial" w:cs="Arial"/>
          <w:color w:val="000000"/>
          <w:sz w:val="22"/>
          <w:szCs w:val="22"/>
        </w:rPr>
        <w:t>(s) oferta(s)</w:t>
      </w:r>
      <w:r w:rsidRPr="0045074E">
        <w:rPr>
          <w:rFonts w:ascii="Arial" w:hAnsi="Arial" w:cs="Arial"/>
          <w:color w:val="000000"/>
          <w:sz w:val="22"/>
          <w:szCs w:val="22"/>
        </w:rPr>
        <w:t>, el original de la garantía de seriedad y la copia magnética del Cuadro de Cantidades de Energía y Precio. Este sobre se abrirá y leerá durante la sesión de apertura de las ofertas</w:t>
      </w:r>
      <w:r w:rsidR="00582171" w:rsidRPr="0045074E">
        <w:rPr>
          <w:rFonts w:ascii="Arial" w:hAnsi="Arial" w:cs="Arial"/>
          <w:color w:val="000000"/>
          <w:sz w:val="22"/>
          <w:szCs w:val="22"/>
        </w:rPr>
        <w:t>.</w:t>
      </w:r>
      <w:r w:rsidR="004F2277">
        <w:rPr>
          <w:rFonts w:ascii="Arial" w:hAnsi="Arial" w:cs="Arial"/>
          <w:color w:val="000000"/>
          <w:sz w:val="22"/>
          <w:szCs w:val="22"/>
        </w:rPr>
        <w:t xml:space="preserve"> </w:t>
      </w:r>
    </w:p>
    <w:p w14:paraId="05F8026A" w14:textId="77777777" w:rsidR="00625DFB" w:rsidRPr="0045074E" w:rsidRDefault="00625DFB" w:rsidP="00C27E6C">
      <w:pPr>
        <w:tabs>
          <w:tab w:val="left" w:pos="-1440"/>
          <w:tab w:val="left" w:pos="-720"/>
        </w:tabs>
        <w:rPr>
          <w:rFonts w:ascii="Arial" w:hAnsi="Arial" w:cs="Arial"/>
          <w:color w:val="000000"/>
          <w:sz w:val="22"/>
          <w:szCs w:val="22"/>
        </w:rPr>
      </w:pPr>
    </w:p>
    <w:p w14:paraId="16815E99" w14:textId="77777777" w:rsidR="00625DFB" w:rsidRPr="0045074E" w:rsidRDefault="00625DFB" w:rsidP="00C27E6C">
      <w:pPr>
        <w:numPr>
          <w:ilvl w:val="0"/>
          <w:numId w:val="7"/>
        </w:num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Si una oferta se recibe en un sobre abierto, CODENSA la </w:t>
      </w:r>
      <w:r w:rsidR="00805B96" w:rsidRPr="0045074E">
        <w:rPr>
          <w:rFonts w:ascii="Arial" w:hAnsi="Arial" w:cs="Arial"/>
          <w:color w:val="000000"/>
          <w:sz w:val="22"/>
          <w:szCs w:val="22"/>
        </w:rPr>
        <w:t>recibirá,</w:t>
      </w:r>
      <w:r w:rsidRPr="0045074E">
        <w:rPr>
          <w:rFonts w:ascii="Arial" w:hAnsi="Arial" w:cs="Arial"/>
          <w:color w:val="000000"/>
          <w:sz w:val="22"/>
          <w:szCs w:val="22"/>
        </w:rPr>
        <w:t xml:space="preserve"> pero no se hace responsable de su confidencialidad.</w:t>
      </w:r>
    </w:p>
    <w:p w14:paraId="7C16CEFF" w14:textId="77777777" w:rsidR="00625DFB" w:rsidRPr="0045074E" w:rsidRDefault="00625DFB" w:rsidP="00C27E6C">
      <w:pPr>
        <w:tabs>
          <w:tab w:val="left" w:pos="-1440"/>
          <w:tab w:val="left" w:pos="-720"/>
        </w:tabs>
        <w:rPr>
          <w:rFonts w:ascii="Arial" w:hAnsi="Arial" w:cs="Arial"/>
          <w:color w:val="000000"/>
          <w:sz w:val="22"/>
          <w:szCs w:val="22"/>
        </w:rPr>
      </w:pPr>
    </w:p>
    <w:p w14:paraId="12100E6A" w14:textId="77777777" w:rsidR="00625DFB" w:rsidRPr="0045074E" w:rsidRDefault="00625DFB" w:rsidP="00C27E6C">
      <w:pPr>
        <w:numPr>
          <w:ilvl w:val="0"/>
          <w:numId w:val="8"/>
        </w:numPr>
        <w:tabs>
          <w:tab w:val="left" w:pos="-1440"/>
          <w:tab w:val="left" w:pos="-720"/>
        </w:tabs>
        <w:rPr>
          <w:rFonts w:ascii="Arial" w:hAnsi="Arial" w:cs="Arial"/>
          <w:color w:val="000000"/>
          <w:sz w:val="22"/>
          <w:szCs w:val="22"/>
        </w:rPr>
      </w:pPr>
      <w:r w:rsidRPr="0045074E">
        <w:rPr>
          <w:rFonts w:ascii="Arial" w:hAnsi="Arial" w:cs="Arial"/>
          <w:color w:val="000000"/>
          <w:sz w:val="22"/>
          <w:szCs w:val="22"/>
        </w:rPr>
        <w:t>CODENSA no aceptará, y por lo tanto no se hará responsable, por la no apertura de una oferta que no esté presentada y rotulada como aquí se especifica o que no sea depositada en la urna correspondiente antes de la fecha y hora estipuladas para el vencimiento del plazo de presentación de las ofertas.</w:t>
      </w:r>
    </w:p>
    <w:p w14:paraId="0D05C311" w14:textId="77777777" w:rsidR="00625DFB" w:rsidRPr="0045074E" w:rsidRDefault="00625DFB" w:rsidP="00C27E6C">
      <w:pPr>
        <w:tabs>
          <w:tab w:val="left" w:pos="-1440"/>
          <w:tab w:val="left" w:pos="-720"/>
        </w:tabs>
        <w:rPr>
          <w:rFonts w:ascii="Arial" w:hAnsi="Arial" w:cs="Arial"/>
          <w:color w:val="000000"/>
          <w:sz w:val="22"/>
          <w:szCs w:val="22"/>
        </w:rPr>
      </w:pPr>
    </w:p>
    <w:p w14:paraId="31190C63" w14:textId="77777777" w:rsidR="00625DFB" w:rsidRPr="0045074E" w:rsidRDefault="00625DFB" w:rsidP="00C27E6C">
      <w:pPr>
        <w:numPr>
          <w:ilvl w:val="0"/>
          <w:numId w:val="8"/>
        </w:numPr>
        <w:tabs>
          <w:tab w:val="left" w:pos="-1440"/>
          <w:tab w:val="left" w:pos="-720"/>
        </w:tabs>
        <w:rPr>
          <w:rFonts w:ascii="Arial" w:hAnsi="Arial" w:cs="Arial"/>
          <w:color w:val="000000"/>
          <w:sz w:val="22"/>
          <w:szCs w:val="22"/>
        </w:rPr>
      </w:pPr>
      <w:r w:rsidRPr="0045074E">
        <w:rPr>
          <w:rFonts w:ascii="Arial" w:hAnsi="Arial" w:cs="Arial"/>
          <w:color w:val="000000"/>
          <w:sz w:val="22"/>
          <w:szCs w:val="22"/>
        </w:rPr>
        <w:t>En caso de discrepancia entre los documentos y anexos del original y el de la copia de las ofertas, para todos los efectos legales primarán los del original y por tanto serán los que se tendrán en cuenta en el análisis y decisión sobre esta invitación.</w:t>
      </w:r>
    </w:p>
    <w:p w14:paraId="28FD080F" w14:textId="77777777" w:rsidR="00625DFB" w:rsidRPr="0045074E" w:rsidRDefault="00625DFB" w:rsidP="00C27E6C">
      <w:pPr>
        <w:tabs>
          <w:tab w:val="left" w:pos="-1440"/>
          <w:tab w:val="left" w:pos="-720"/>
        </w:tabs>
        <w:rPr>
          <w:rFonts w:ascii="Arial" w:hAnsi="Arial" w:cs="Arial"/>
          <w:color w:val="000000"/>
          <w:sz w:val="22"/>
          <w:szCs w:val="22"/>
        </w:rPr>
      </w:pPr>
    </w:p>
    <w:p w14:paraId="0E2AF5FA" w14:textId="77777777" w:rsidR="00625DFB" w:rsidRPr="0045074E" w:rsidRDefault="00625DFB" w:rsidP="00C27E6C">
      <w:pPr>
        <w:numPr>
          <w:ilvl w:val="0"/>
          <w:numId w:val="8"/>
        </w:numPr>
        <w:tabs>
          <w:tab w:val="left" w:pos="-1440"/>
          <w:tab w:val="left" w:pos="-720"/>
        </w:tabs>
        <w:rPr>
          <w:rFonts w:ascii="Arial" w:hAnsi="Arial" w:cs="Arial"/>
          <w:color w:val="000000"/>
          <w:sz w:val="22"/>
          <w:szCs w:val="22"/>
        </w:rPr>
      </w:pPr>
      <w:r w:rsidRPr="0045074E">
        <w:rPr>
          <w:rFonts w:ascii="Arial" w:hAnsi="Arial" w:cs="Arial"/>
          <w:color w:val="000000"/>
          <w:sz w:val="22"/>
          <w:szCs w:val="22"/>
        </w:rPr>
        <w:t>Todas las ofertas se deben presentar según la minuta de oferta mercantil adjunta, y en los formatos de cantidad y precio establecidos en esta invitación a ofrecer.</w:t>
      </w:r>
    </w:p>
    <w:p w14:paraId="212B3916" w14:textId="77777777" w:rsidR="00625DFB" w:rsidRPr="0045074E" w:rsidRDefault="00625DFB" w:rsidP="00C27E6C">
      <w:pPr>
        <w:pStyle w:val="Ttulo3"/>
        <w:rPr>
          <w:rFonts w:ascii="Arial" w:hAnsi="Arial" w:cs="Arial"/>
          <w:color w:val="000000"/>
          <w:sz w:val="22"/>
          <w:szCs w:val="22"/>
        </w:rPr>
      </w:pPr>
      <w:bookmarkStart w:id="38" w:name="_Toc366586529"/>
      <w:bookmarkStart w:id="39" w:name="_Toc2010004"/>
      <w:r w:rsidRPr="0045074E">
        <w:rPr>
          <w:rFonts w:ascii="Arial" w:hAnsi="Arial" w:cs="Arial"/>
          <w:color w:val="000000"/>
          <w:sz w:val="22"/>
          <w:szCs w:val="22"/>
        </w:rPr>
        <w:t>Garantía de Seriedad</w:t>
      </w:r>
      <w:bookmarkEnd w:id="38"/>
      <w:bookmarkEnd w:id="39"/>
    </w:p>
    <w:p w14:paraId="1239BC7D"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Debe adjuntarse una garantía de seriedad de la oferta expedida por una entidad bancaria o una compañía de seguros junto con su correspondiente recibo de pago de la prima, con las siguientes características:</w:t>
      </w:r>
    </w:p>
    <w:p w14:paraId="4C00C36D" w14:textId="77777777" w:rsidR="00625DFB" w:rsidRPr="0045074E" w:rsidRDefault="00625DFB" w:rsidP="00C27E6C">
      <w:pPr>
        <w:tabs>
          <w:tab w:val="left" w:pos="-1440"/>
          <w:tab w:val="left" w:pos="-720"/>
        </w:tabs>
        <w:rPr>
          <w:rFonts w:ascii="Arial" w:hAnsi="Arial" w:cs="Arial"/>
          <w:color w:val="000000"/>
          <w:sz w:val="22"/>
          <w:szCs w:val="22"/>
        </w:rPr>
      </w:pPr>
    </w:p>
    <w:p w14:paraId="54561965" w14:textId="77777777" w:rsidR="00625DFB" w:rsidRPr="0045074E" w:rsidRDefault="00625DFB" w:rsidP="00C27E6C">
      <w:pPr>
        <w:numPr>
          <w:ilvl w:val="0"/>
          <w:numId w:val="9"/>
        </w:numPr>
        <w:tabs>
          <w:tab w:val="left" w:pos="-1440"/>
          <w:tab w:val="left" w:pos="-720"/>
        </w:tabs>
        <w:rPr>
          <w:rFonts w:ascii="Arial" w:hAnsi="Arial" w:cs="Arial"/>
          <w:color w:val="000000"/>
          <w:sz w:val="22"/>
          <w:szCs w:val="22"/>
        </w:rPr>
      </w:pPr>
      <w:r w:rsidRPr="0045074E">
        <w:rPr>
          <w:rFonts w:ascii="Arial" w:hAnsi="Arial" w:cs="Arial"/>
          <w:b/>
          <w:color w:val="000000"/>
          <w:sz w:val="22"/>
          <w:szCs w:val="22"/>
        </w:rPr>
        <w:t xml:space="preserve">Asegurado: </w:t>
      </w:r>
      <w:r w:rsidRPr="0045074E">
        <w:rPr>
          <w:rFonts w:ascii="Arial" w:hAnsi="Arial" w:cs="Arial"/>
          <w:color w:val="000000"/>
          <w:sz w:val="22"/>
          <w:szCs w:val="22"/>
        </w:rPr>
        <w:t>Debe figurar como asegurado el nombre CODENSA S.A. E.S.P.</w:t>
      </w:r>
    </w:p>
    <w:p w14:paraId="061907A5" w14:textId="77777777" w:rsidR="00625DFB" w:rsidRPr="0045074E" w:rsidRDefault="00625DFB" w:rsidP="00C27E6C">
      <w:pPr>
        <w:tabs>
          <w:tab w:val="left" w:pos="-1440"/>
          <w:tab w:val="left" w:pos="-720"/>
        </w:tabs>
        <w:rPr>
          <w:rFonts w:ascii="Arial" w:hAnsi="Arial" w:cs="Arial"/>
          <w:color w:val="000000"/>
          <w:sz w:val="22"/>
          <w:szCs w:val="22"/>
        </w:rPr>
      </w:pPr>
    </w:p>
    <w:p w14:paraId="0946F127" w14:textId="77777777" w:rsidR="00625DFB" w:rsidRPr="0045074E" w:rsidRDefault="00625DFB" w:rsidP="00C27E6C">
      <w:pPr>
        <w:numPr>
          <w:ilvl w:val="0"/>
          <w:numId w:val="9"/>
        </w:numPr>
        <w:tabs>
          <w:tab w:val="left" w:pos="-1440"/>
          <w:tab w:val="left" w:pos="-720"/>
        </w:tabs>
        <w:rPr>
          <w:rFonts w:ascii="Arial" w:hAnsi="Arial" w:cs="Arial"/>
          <w:color w:val="000000"/>
          <w:sz w:val="22"/>
          <w:szCs w:val="22"/>
        </w:rPr>
      </w:pPr>
      <w:r w:rsidRPr="0045074E">
        <w:rPr>
          <w:rFonts w:ascii="Arial" w:hAnsi="Arial" w:cs="Arial"/>
          <w:b/>
          <w:color w:val="000000"/>
          <w:sz w:val="22"/>
          <w:szCs w:val="22"/>
        </w:rPr>
        <w:t>Cuantía:</w:t>
      </w:r>
      <w:r w:rsidRPr="0045074E">
        <w:rPr>
          <w:rFonts w:ascii="Arial" w:hAnsi="Arial" w:cs="Arial"/>
          <w:color w:val="000000"/>
          <w:sz w:val="22"/>
          <w:szCs w:val="22"/>
        </w:rPr>
        <w:tab/>
        <w:t>El tres por ciento (3%) del valor total de la oferta</w:t>
      </w:r>
      <w:r w:rsidR="00810203" w:rsidRPr="0045074E">
        <w:rPr>
          <w:rFonts w:ascii="Arial" w:hAnsi="Arial" w:cs="Arial"/>
          <w:b/>
          <w:color w:val="000000"/>
          <w:sz w:val="22"/>
          <w:szCs w:val="22"/>
        </w:rPr>
        <w:t xml:space="preserve">. </w:t>
      </w:r>
      <w:r w:rsidRPr="0045074E">
        <w:rPr>
          <w:rFonts w:ascii="Arial" w:hAnsi="Arial" w:cs="Arial"/>
          <w:color w:val="000000"/>
          <w:sz w:val="22"/>
          <w:szCs w:val="22"/>
        </w:rPr>
        <w:t xml:space="preserve">La garantía debe establecerse en pesos colombianos. </w:t>
      </w:r>
    </w:p>
    <w:p w14:paraId="019E1F17" w14:textId="77777777" w:rsidR="00625DFB" w:rsidRPr="0045074E" w:rsidRDefault="00625DFB" w:rsidP="00C27E6C">
      <w:pPr>
        <w:tabs>
          <w:tab w:val="left" w:pos="-1440"/>
          <w:tab w:val="left" w:pos="-720"/>
        </w:tabs>
        <w:rPr>
          <w:rFonts w:ascii="Arial" w:hAnsi="Arial" w:cs="Arial"/>
          <w:color w:val="000000"/>
          <w:sz w:val="22"/>
          <w:szCs w:val="22"/>
        </w:rPr>
      </w:pPr>
    </w:p>
    <w:p w14:paraId="2A1B787E" w14:textId="77777777" w:rsidR="00625DFB" w:rsidRPr="0045074E" w:rsidRDefault="00625DFB" w:rsidP="00C27E6C">
      <w:pPr>
        <w:pStyle w:val="Encabezado"/>
        <w:numPr>
          <w:ilvl w:val="0"/>
          <w:numId w:val="10"/>
        </w:numPr>
        <w:tabs>
          <w:tab w:val="clear" w:pos="4419"/>
          <w:tab w:val="clear" w:pos="8838"/>
          <w:tab w:val="left" w:pos="-1440"/>
          <w:tab w:val="left" w:pos="-720"/>
        </w:tabs>
        <w:rPr>
          <w:rFonts w:ascii="Arial" w:hAnsi="Arial" w:cs="Arial"/>
          <w:color w:val="000000"/>
          <w:sz w:val="22"/>
          <w:szCs w:val="22"/>
        </w:rPr>
      </w:pPr>
      <w:r w:rsidRPr="0045074E">
        <w:rPr>
          <w:rFonts w:ascii="Arial" w:hAnsi="Arial" w:cs="Arial"/>
          <w:b/>
          <w:color w:val="000000"/>
          <w:sz w:val="22"/>
          <w:szCs w:val="22"/>
        </w:rPr>
        <w:t>Vigencia:</w:t>
      </w:r>
      <w:r w:rsidRPr="0045074E">
        <w:rPr>
          <w:rFonts w:ascii="Arial" w:hAnsi="Arial" w:cs="Arial"/>
          <w:color w:val="000000"/>
          <w:sz w:val="22"/>
          <w:szCs w:val="22"/>
        </w:rPr>
        <w:tab/>
        <w:t xml:space="preserve">La garantía debe mantenerse vigente por </w:t>
      </w:r>
      <w:r w:rsidR="008451DD" w:rsidRPr="0045074E">
        <w:rPr>
          <w:rFonts w:ascii="Arial" w:hAnsi="Arial" w:cs="Arial"/>
          <w:i/>
          <w:noProof/>
          <w:color w:val="000000"/>
          <w:sz w:val="22"/>
          <w:szCs w:val="22"/>
        </w:rPr>
        <w:fldChar w:fldCharType="begin"/>
      </w:r>
      <w:r w:rsidRPr="0045074E">
        <w:rPr>
          <w:rFonts w:ascii="Arial" w:hAnsi="Arial" w:cs="Arial"/>
          <w:i/>
          <w:noProof/>
          <w:color w:val="000000"/>
          <w:sz w:val="22"/>
          <w:szCs w:val="22"/>
        </w:rPr>
        <w:instrText xml:space="preserve"> MERGEFIELD COD22 </w:instrText>
      </w:r>
      <w:r w:rsidR="008451DD" w:rsidRPr="0045074E">
        <w:rPr>
          <w:rFonts w:ascii="Arial" w:hAnsi="Arial" w:cs="Arial"/>
          <w:i/>
          <w:noProof/>
          <w:color w:val="000000"/>
          <w:sz w:val="22"/>
          <w:szCs w:val="22"/>
        </w:rPr>
        <w:fldChar w:fldCharType="separate"/>
      </w:r>
      <w:r w:rsidR="00B638F6" w:rsidRPr="0045074E">
        <w:rPr>
          <w:rFonts w:ascii="Arial" w:hAnsi="Arial" w:cs="Arial"/>
          <w:i/>
          <w:noProof/>
          <w:color w:val="000000"/>
          <w:sz w:val="22"/>
          <w:szCs w:val="22"/>
        </w:rPr>
        <w:t>30 días</w:t>
      </w:r>
      <w:r w:rsidR="008451DD" w:rsidRPr="0045074E">
        <w:rPr>
          <w:rFonts w:ascii="Arial" w:hAnsi="Arial" w:cs="Arial"/>
          <w:i/>
          <w:noProof/>
          <w:color w:val="000000"/>
          <w:sz w:val="22"/>
          <w:szCs w:val="22"/>
        </w:rPr>
        <w:fldChar w:fldCharType="end"/>
      </w:r>
      <w:r w:rsidRPr="0045074E">
        <w:rPr>
          <w:rFonts w:ascii="Arial" w:hAnsi="Arial" w:cs="Arial"/>
          <w:color w:val="000000"/>
          <w:sz w:val="22"/>
          <w:szCs w:val="22"/>
        </w:rPr>
        <w:t xml:space="preserve"> contados a partir de la fecha de vencimiento del plazo de presentación de las ofertas.</w:t>
      </w:r>
    </w:p>
    <w:p w14:paraId="7AEA4A05" w14:textId="77777777" w:rsidR="00625DFB" w:rsidRPr="0045074E" w:rsidRDefault="00625DFB" w:rsidP="00C27E6C">
      <w:pPr>
        <w:tabs>
          <w:tab w:val="left" w:pos="-1440"/>
          <w:tab w:val="left" w:pos="-720"/>
        </w:tabs>
        <w:rPr>
          <w:rFonts w:ascii="Arial" w:hAnsi="Arial" w:cs="Arial"/>
          <w:color w:val="000000"/>
          <w:sz w:val="22"/>
          <w:szCs w:val="22"/>
        </w:rPr>
      </w:pPr>
    </w:p>
    <w:p w14:paraId="09269BC4" w14:textId="77777777" w:rsidR="00625DFB" w:rsidRPr="0045074E" w:rsidRDefault="00625DFB" w:rsidP="00C27E6C">
      <w:pPr>
        <w:numPr>
          <w:ilvl w:val="0"/>
          <w:numId w:val="11"/>
        </w:numPr>
        <w:tabs>
          <w:tab w:val="left" w:pos="-1440"/>
          <w:tab w:val="left" w:pos="-720"/>
        </w:tabs>
        <w:rPr>
          <w:rFonts w:ascii="Arial" w:hAnsi="Arial" w:cs="Arial"/>
          <w:color w:val="000000"/>
          <w:sz w:val="22"/>
          <w:szCs w:val="22"/>
        </w:rPr>
      </w:pPr>
      <w:r w:rsidRPr="0045074E">
        <w:rPr>
          <w:rFonts w:ascii="Arial" w:hAnsi="Arial" w:cs="Arial"/>
          <w:b/>
          <w:color w:val="000000"/>
          <w:sz w:val="22"/>
          <w:szCs w:val="22"/>
        </w:rPr>
        <w:t xml:space="preserve">Afianzado: </w:t>
      </w:r>
      <w:r w:rsidRPr="0045074E">
        <w:rPr>
          <w:rFonts w:ascii="Arial" w:hAnsi="Arial" w:cs="Arial"/>
          <w:color w:val="000000"/>
          <w:sz w:val="22"/>
          <w:szCs w:val="22"/>
        </w:rPr>
        <w:t>Debe figurar como afianzado el nombre completo del oferente. Si actúa por intermedio de representante, también debe figurar éste último.</w:t>
      </w:r>
    </w:p>
    <w:p w14:paraId="29326653" w14:textId="77777777" w:rsidR="00625DFB" w:rsidRPr="0045074E" w:rsidRDefault="00625DFB" w:rsidP="00C27E6C">
      <w:pPr>
        <w:pStyle w:val="Encabezado"/>
        <w:tabs>
          <w:tab w:val="clear" w:pos="4419"/>
          <w:tab w:val="clear" w:pos="8838"/>
          <w:tab w:val="left" w:pos="-1440"/>
          <w:tab w:val="left" w:pos="-720"/>
        </w:tabs>
        <w:rPr>
          <w:rFonts w:ascii="Arial" w:hAnsi="Arial" w:cs="Arial"/>
          <w:color w:val="000000"/>
          <w:sz w:val="22"/>
          <w:szCs w:val="22"/>
        </w:rPr>
      </w:pPr>
    </w:p>
    <w:p w14:paraId="0D8C59DE" w14:textId="77777777" w:rsidR="00625DFB" w:rsidRPr="0045074E" w:rsidRDefault="00625DFB" w:rsidP="00C27E6C">
      <w:pPr>
        <w:tabs>
          <w:tab w:val="left" w:pos="-1440"/>
          <w:tab w:val="left" w:pos="-720"/>
        </w:tabs>
        <w:ind w:left="426"/>
        <w:rPr>
          <w:rFonts w:ascii="Arial" w:hAnsi="Arial" w:cs="Arial"/>
          <w:color w:val="000000"/>
          <w:sz w:val="22"/>
          <w:szCs w:val="22"/>
        </w:rPr>
      </w:pPr>
      <w:r w:rsidRPr="0045074E">
        <w:rPr>
          <w:rFonts w:ascii="Arial" w:hAnsi="Arial" w:cs="Arial"/>
          <w:color w:val="000000"/>
          <w:sz w:val="22"/>
          <w:szCs w:val="22"/>
        </w:rPr>
        <w:t>Si el oferente fuere un consorcio o unión temporal deberán figurar como afianzados todos los integrantes del mismo.</w:t>
      </w:r>
    </w:p>
    <w:p w14:paraId="5C6059B6" w14:textId="77777777" w:rsidR="00625DFB" w:rsidRPr="0045074E" w:rsidRDefault="00625DFB" w:rsidP="003B2277">
      <w:pPr>
        <w:tabs>
          <w:tab w:val="left" w:pos="-1440"/>
          <w:tab w:val="left" w:pos="-720"/>
        </w:tabs>
        <w:ind w:left="708" w:hanging="708"/>
        <w:rPr>
          <w:rFonts w:ascii="Arial" w:hAnsi="Arial" w:cs="Arial"/>
          <w:color w:val="000000"/>
          <w:sz w:val="22"/>
          <w:szCs w:val="22"/>
        </w:rPr>
      </w:pPr>
    </w:p>
    <w:p w14:paraId="775E8091" w14:textId="77777777" w:rsidR="00625DFB" w:rsidRPr="0045074E" w:rsidRDefault="00625DFB" w:rsidP="00C27E6C">
      <w:pPr>
        <w:numPr>
          <w:ilvl w:val="0"/>
          <w:numId w:val="12"/>
        </w:numPr>
        <w:tabs>
          <w:tab w:val="left" w:pos="-1440"/>
          <w:tab w:val="left" w:pos="-720"/>
        </w:tabs>
        <w:rPr>
          <w:rFonts w:ascii="Arial" w:hAnsi="Arial" w:cs="Arial"/>
          <w:color w:val="000000"/>
          <w:sz w:val="22"/>
          <w:szCs w:val="22"/>
        </w:rPr>
      </w:pPr>
      <w:r w:rsidRPr="0045074E">
        <w:rPr>
          <w:rFonts w:ascii="Arial" w:hAnsi="Arial" w:cs="Arial"/>
          <w:b/>
          <w:color w:val="000000"/>
          <w:sz w:val="22"/>
          <w:szCs w:val="22"/>
        </w:rPr>
        <w:t>Beneficiario</w:t>
      </w:r>
      <w:r w:rsidRPr="0045074E">
        <w:rPr>
          <w:rFonts w:ascii="Arial" w:hAnsi="Arial" w:cs="Arial"/>
          <w:color w:val="000000"/>
          <w:sz w:val="22"/>
          <w:szCs w:val="22"/>
        </w:rPr>
        <w:t>: Debe figurar como beneficiario, CODENSA S.A. ESP.</w:t>
      </w:r>
    </w:p>
    <w:p w14:paraId="7F7738A0" w14:textId="77777777" w:rsidR="00625DFB" w:rsidRPr="0045074E" w:rsidRDefault="00625DFB" w:rsidP="00C27E6C">
      <w:pPr>
        <w:tabs>
          <w:tab w:val="left" w:pos="-1440"/>
          <w:tab w:val="left" w:pos="-720"/>
        </w:tabs>
        <w:rPr>
          <w:rFonts w:ascii="Arial" w:hAnsi="Arial" w:cs="Arial"/>
          <w:color w:val="000000"/>
          <w:sz w:val="22"/>
          <w:szCs w:val="22"/>
        </w:rPr>
      </w:pPr>
    </w:p>
    <w:p w14:paraId="1BC45F5E" w14:textId="77777777" w:rsidR="00625DFB" w:rsidRPr="0045074E" w:rsidRDefault="00625DFB" w:rsidP="00C27E6C">
      <w:pPr>
        <w:numPr>
          <w:ilvl w:val="0"/>
          <w:numId w:val="13"/>
        </w:numPr>
        <w:tabs>
          <w:tab w:val="left" w:pos="-1440"/>
          <w:tab w:val="left" w:pos="-720"/>
        </w:tabs>
        <w:rPr>
          <w:rFonts w:ascii="Arial" w:hAnsi="Arial" w:cs="Arial"/>
          <w:color w:val="000000"/>
          <w:sz w:val="22"/>
          <w:szCs w:val="22"/>
        </w:rPr>
      </w:pPr>
      <w:r w:rsidRPr="0045074E">
        <w:rPr>
          <w:rFonts w:ascii="Arial" w:hAnsi="Arial" w:cs="Arial"/>
          <w:b/>
          <w:color w:val="000000"/>
          <w:sz w:val="22"/>
          <w:szCs w:val="22"/>
        </w:rPr>
        <w:t xml:space="preserve">Constitución y expedición: </w:t>
      </w:r>
      <w:r w:rsidRPr="0045074E">
        <w:rPr>
          <w:rFonts w:ascii="Arial" w:hAnsi="Arial" w:cs="Arial"/>
          <w:color w:val="000000"/>
          <w:sz w:val="22"/>
          <w:szCs w:val="22"/>
        </w:rPr>
        <w:t>En todo caso el(los) oferente(s) favorecido(s) se compromete(n) a mantenerla vigente hasta la constitución de la garantía de cumplimiento de la oferta.</w:t>
      </w:r>
    </w:p>
    <w:p w14:paraId="578B5BC2" w14:textId="77777777" w:rsidR="00625DFB" w:rsidRPr="0045074E" w:rsidRDefault="00625DFB" w:rsidP="00C27E6C">
      <w:pPr>
        <w:tabs>
          <w:tab w:val="left" w:pos="-1440"/>
          <w:tab w:val="left" w:pos="-720"/>
        </w:tabs>
        <w:rPr>
          <w:rFonts w:ascii="Arial" w:hAnsi="Arial" w:cs="Arial"/>
          <w:color w:val="000000"/>
          <w:sz w:val="22"/>
          <w:szCs w:val="22"/>
        </w:rPr>
      </w:pPr>
    </w:p>
    <w:p w14:paraId="184C0DAD" w14:textId="77777777" w:rsidR="00625DFB" w:rsidRPr="0045074E" w:rsidRDefault="00625DFB" w:rsidP="00C27E6C">
      <w:pPr>
        <w:tabs>
          <w:tab w:val="left" w:pos="-1440"/>
          <w:tab w:val="left" w:pos="-720"/>
        </w:tabs>
        <w:ind w:left="426"/>
        <w:rPr>
          <w:rFonts w:ascii="Arial" w:hAnsi="Arial" w:cs="Arial"/>
          <w:color w:val="000000"/>
          <w:sz w:val="22"/>
          <w:szCs w:val="22"/>
        </w:rPr>
      </w:pPr>
      <w:r w:rsidRPr="0045074E">
        <w:rPr>
          <w:rFonts w:ascii="Arial" w:hAnsi="Arial" w:cs="Arial"/>
          <w:color w:val="000000"/>
          <w:sz w:val="22"/>
          <w:szCs w:val="22"/>
        </w:rPr>
        <w:t>La garantía deberá ser expedida por una entidad bancaria o por una compañía de seguros, legalmente establecida en Colombia y cubrir el mayor valor de la</w:t>
      </w:r>
      <w:r w:rsidR="0019151F" w:rsidRPr="0045074E">
        <w:rPr>
          <w:rFonts w:ascii="Arial" w:hAnsi="Arial" w:cs="Arial"/>
          <w:color w:val="000000"/>
          <w:sz w:val="22"/>
          <w:szCs w:val="22"/>
        </w:rPr>
        <w:t>(s) oferta(s)</w:t>
      </w:r>
      <w:r w:rsidRPr="0045074E">
        <w:rPr>
          <w:rFonts w:ascii="Arial" w:hAnsi="Arial" w:cs="Arial"/>
          <w:color w:val="000000"/>
          <w:sz w:val="22"/>
          <w:szCs w:val="22"/>
        </w:rPr>
        <w:t>, en caso de que la</w:t>
      </w:r>
      <w:r w:rsidR="0019151F" w:rsidRPr="0045074E">
        <w:rPr>
          <w:rFonts w:ascii="Arial" w:hAnsi="Arial" w:cs="Arial"/>
          <w:color w:val="000000"/>
          <w:sz w:val="22"/>
          <w:szCs w:val="22"/>
        </w:rPr>
        <w:t>(</w:t>
      </w:r>
      <w:r w:rsidRPr="0045074E">
        <w:rPr>
          <w:rFonts w:ascii="Arial" w:hAnsi="Arial" w:cs="Arial"/>
          <w:color w:val="000000"/>
          <w:sz w:val="22"/>
          <w:szCs w:val="22"/>
        </w:rPr>
        <w:t>s</w:t>
      </w:r>
      <w:r w:rsidR="0019151F" w:rsidRPr="0045074E">
        <w:rPr>
          <w:rFonts w:ascii="Arial" w:hAnsi="Arial" w:cs="Arial"/>
          <w:color w:val="000000"/>
          <w:sz w:val="22"/>
          <w:szCs w:val="22"/>
        </w:rPr>
        <w:t>)</w:t>
      </w:r>
      <w:r w:rsidRPr="0045074E">
        <w:rPr>
          <w:rFonts w:ascii="Arial" w:hAnsi="Arial" w:cs="Arial"/>
          <w:color w:val="000000"/>
          <w:sz w:val="22"/>
          <w:szCs w:val="22"/>
        </w:rPr>
        <w:t xml:space="preserve"> oferta</w:t>
      </w:r>
      <w:r w:rsidR="0019151F" w:rsidRPr="0045074E">
        <w:rPr>
          <w:rFonts w:ascii="Arial" w:hAnsi="Arial" w:cs="Arial"/>
          <w:color w:val="000000"/>
          <w:sz w:val="22"/>
          <w:szCs w:val="22"/>
        </w:rPr>
        <w:t>(</w:t>
      </w:r>
      <w:r w:rsidRPr="0045074E">
        <w:rPr>
          <w:rFonts w:ascii="Arial" w:hAnsi="Arial" w:cs="Arial"/>
          <w:color w:val="000000"/>
          <w:sz w:val="22"/>
          <w:szCs w:val="22"/>
        </w:rPr>
        <w:t>s</w:t>
      </w:r>
      <w:r w:rsidR="0019151F" w:rsidRPr="0045074E">
        <w:rPr>
          <w:rFonts w:ascii="Arial" w:hAnsi="Arial" w:cs="Arial"/>
          <w:color w:val="000000"/>
          <w:sz w:val="22"/>
          <w:szCs w:val="22"/>
        </w:rPr>
        <w:t>)</w:t>
      </w:r>
      <w:r w:rsidRPr="0045074E">
        <w:rPr>
          <w:rFonts w:ascii="Arial" w:hAnsi="Arial" w:cs="Arial"/>
          <w:color w:val="000000"/>
          <w:sz w:val="22"/>
          <w:szCs w:val="22"/>
        </w:rPr>
        <w:t xml:space="preserve"> sean excluyentes entre </w:t>
      </w:r>
      <w:r w:rsidR="004F3EC9" w:rsidRPr="0045074E">
        <w:rPr>
          <w:rFonts w:ascii="Arial" w:hAnsi="Arial" w:cs="Arial"/>
          <w:color w:val="000000"/>
          <w:sz w:val="22"/>
          <w:szCs w:val="22"/>
        </w:rPr>
        <w:t>sí</w:t>
      </w:r>
      <w:r w:rsidRPr="0045074E">
        <w:rPr>
          <w:rFonts w:ascii="Arial" w:hAnsi="Arial" w:cs="Arial"/>
          <w:color w:val="000000"/>
          <w:sz w:val="22"/>
          <w:szCs w:val="22"/>
        </w:rPr>
        <w:t>. Si no es así, la garantía debe cubrir la suma de la</w:t>
      </w:r>
      <w:r w:rsidR="004B7E42" w:rsidRPr="0045074E">
        <w:rPr>
          <w:rFonts w:ascii="Arial" w:hAnsi="Arial" w:cs="Arial"/>
          <w:color w:val="000000"/>
          <w:sz w:val="22"/>
          <w:szCs w:val="22"/>
        </w:rPr>
        <w:t>(s)</w:t>
      </w:r>
      <w:r w:rsidRPr="0045074E">
        <w:rPr>
          <w:rFonts w:ascii="Arial" w:hAnsi="Arial" w:cs="Arial"/>
          <w:color w:val="000000"/>
          <w:sz w:val="22"/>
          <w:szCs w:val="22"/>
        </w:rPr>
        <w:t xml:space="preserve"> oferta</w:t>
      </w:r>
      <w:r w:rsidR="004B7E42" w:rsidRPr="0045074E">
        <w:rPr>
          <w:rFonts w:ascii="Arial" w:hAnsi="Arial" w:cs="Arial"/>
          <w:color w:val="000000"/>
          <w:sz w:val="22"/>
          <w:szCs w:val="22"/>
        </w:rPr>
        <w:t>(s)</w:t>
      </w:r>
      <w:r w:rsidRPr="0045074E">
        <w:rPr>
          <w:rFonts w:ascii="Arial" w:hAnsi="Arial" w:cs="Arial"/>
          <w:color w:val="000000"/>
          <w:sz w:val="22"/>
          <w:szCs w:val="22"/>
        </w:rPr>
        <w:t>.</w:t>
      </w:r>
    </w:p>
    <w:p w14:paraId="38B5646A" w14:textId="77777777" w:rsidR="00625DFB" w:rsidRPr="0045074E" w:rsidRDefault="00625DFB" w:rsidP="00C27E6C">
      <w:pPr>
        <w:tabs>
          <w:tab w:val="left" w:pos="-1440"/>
          <w:tab w:val="left" w:pos="-720"/>
        </w:tabs>
        <w:rPr>
          <w:rFonts w:ascii="Arial" w:hAnsi="Arial" w:cs="Arial"/>
          <w:color w:val="000000"/>
          <w:sz w:val="22"/>
          <w:szCs w:val="22"/>
        </w:rPr>
      </w:pPr>
    </w:p>
    <w:p w14:paraId="21DA03B0"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 xml:space="preserve">CODENSA no considerará en su evaluación las ofertas que no estén respaldadas por una garantía de seriedad de la oferta. Si la garantía no es suficiente o no está debidamente constituida, CODENSA solicitará al oferente que la corrija y si no lo hace dentro de los </w:t>
      </w:r>
      <w:r w:rsidR="008451DD" w:rsidRPr="0045074E">
        <w:rPr>
          <w:rFonts w:ascii="Arial" w:hAnsi="Arial" w:cs="Arial"/>
          <w:i/>
          <w:noProof/>
          <w:color w:val="000000"/>
          <w:sz w:val="22"/>
          <w:szCs w:val="22"/>
        </w:rPr>
        <w:fldChar w:fldCharType="begin"/>
      </w:r>
      <w:r w:rsidRPr="0045074E">
        <w:rPr>
          <w:rFonts w:ascii="Arial" w:hAnsi="Arial" w:cs="Arial"/>
          <w:i/>
          <w:noProof/>
          <w:color w:val="000000"/>
          <w:sz w:val="22"/>
          <w:szCs w:val="22"/>
        </w:rPr>
        <w:instrText xml:space="preserve"> MERGEFIELD "COD23" </w:instrText>
      </w:r>
      <w:r w:rsidR="008451DD" w:rsidRPr="0045074E">
        <w:rPr>
          <w:rFonts w:ascii="Arial" w:hAnsi="Arial" w:cs="Arial"/>
          <w:i/>
          <w:noProof/>
          <w:color w:val="000000"/>
          <w:sz w:val="22"/>
          <w:szCs w:val="22"/>
        </w:rPr>
        <w:fldChar w:fldCharType="separate"/>
      </w:r>
      <w:r w:rsidR="00B638F6" w:rsidRPr="0045074E">
        <w:rPr>
          <w:rFonts w:ascii="Arial" w:hAnsi="Arial" w:cs="Arial"/>
          <w:i/>
          <w:noProof/>
          <w:color w:val="000000"/>
          <w:sz w:val="22"/>
          <w:szCs w:val="22"/>
        </w:rPr>
        <w:t>5 días</w:t>
      </w:r>
      <w:r w:rsidR="008451DD" w:rsidRPr="0045074E">
        <w:rPr>
          <w:rFonts w:ascii="Arial" w:hAnsi="Arial" w:cs="Arial"/>
          <w:i/>
          <w:noProof/>
          <w:color w:val="000000"/>
          <w:sz w:val="22"/>
          <w:szCs w:val="22"/>
        </w:rPr>
        <w:fldChar w:fldCharType="end"/>
      </w:r>
      <w:r w:rsidR="00214A37" w:rsidRPr="0045074E">
        <w:rPr>
          <w:rFonts w:ascii="Arial" w:hAnsi="Arial" w:cs="Arial"/>
          <w:i/>
          <w:noProof/>
          <w:color w:val="000000"/>
          <w:sz w:val="22"/>
          <w:szCs w:val="22"/>
        </w:rPr>
        <w:t>,</w:t>
      </w:r>
      <w:r w:rsidRPr="0045074E">
        <w:rPr>
          <w:rFonts w:ascii="Arial" w:hAnsi="Arial" w:cs="Arial"/>
          <w:color w:val="000000"/>
          <w:sz w:val="22"/>
          <w:szCs w:val="22"/>
        </w:rPr>
        <w:t xml:space="preserve"> contados a partir de la comunicación de CODENSA, no considerará la oferta.</w:t>
      </w:r>
    </w:p>
    <w:p w14:paraId="43CC2DDC" w14:textId="77777777" w:rsidR="00625DFB" w:rsidRPr="0045074E" w:rsidRDefault="00625DFB" w:rsidP="00C27E6C">
      <w:pPr>
        <w:rPr>
          <w:rFonts w:ascii="Arial" w:hAnsi="Arial" w:cs="Arial"/>
          <w:color w:val="000000"/>
          <w:sz w:val="22"/>
          <w:szCs w:val="22"/>
        </w:rPr>
      </w:pPr>
    </w:p>
    <w:p w14:paraId="0B08303C"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Para efectos de constituir la garantía de seriedad, el valor total de la oferta corresponde a la cantidad de energía ofrecida, multiplicada por el precio de la oferta.</w:t>
      </w:r>
    </w:p>
    <w:p w14:paraId="542F2312" w14:textId="77777777" w:rsidR="00625DFB" w:rsidRPr="0045074E" w:rsidRDefault="00625DFB" w:rsidP="00C27E6C">
      <w:pPr>
        <w:rPr>
          <w:rFonts w:ascii="Arial" w:hAnsi="Arial" w:cs="Arial"/>
          <w:color w:val="000000"/>
          <w:sz w:val="22"/>
          <w:szCs w:val="22"/>
        </w:rPr>
      </w:pPr>
    </w:p>
    <w:p w14:paraId="2F614900"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 xml:space="preserve">La garantía de seriedad de la oferta deberá cubrir los perjuicios sufridos por CODENSA cuando el oferente, sin aducir y acreditar justa causa (i) revoque la oferta mercantil, (ii) no constituya la garantía de cumplimiento dentro de los </w:t>
      </w:r>
      <w:r w:rsidR="00E10EDE" w:rsidRPr="0045074E">
        <w:rPr>
          <w:rFonts w:ascii="Arial" w:hAnsi="Arial" w:cs="Arial"/>
          <w:color w:val="000000"/>
          <w:sz w:val="22"/>
          <w:szCs w:val="22"/>
        </w:rPr>
        <w:t>12</w:t>
      </w:r>
      <w:r w:rsidRPr="0045074E">
        <w:rPr>
          <w:rFonts w:ascii="Arial" w:hAnsi="Arial" w:cs="Arial"/>
          <w:color w:val="000000"/>
          <w:sz w:val="22"/>
          <w:szCs w:val="22"/>
        </w:rPr>
        <w:t xml:space="preserve"> días siguientes a la expedición de la orden de compra. El perjuicio incluye, sin limitarse a ello, el mayor valor que CODENSA tenga que pagar por la energía dejada de suministrar por el OFERENTE, en cuyos eventos, CODENSA la podrá hacer efectiva.</w:t>
      </w:r>
    </w:p>
    <w:p w14:paraId="423A4836" w14:textId="77777777" w:rsidR="00625DFB" w:rsidRPr="0045074E" w:rsidRDefault="00625DFB" w:rsidP="00C27E6C">
      <w:pPr>
        <w:pStyle w:val="Ttulo3"/>
        <w:rPr>
          <w:rFonts w:ascii="Arial" w:hAnsi="Arial" w:cs="Arial"/>
          <w:color w:val="000000"/>
          <w:sz w:val="22"/>
          <w:szCs w:val="22"/>
        </w:rPr>
      </w:pPr>
      <w:bookmarkStart w:id="40" w:name="_Toc366586530"/>
      <w:bookmarkStart w:id="41" w:name="_Toc2010005"/>
      <w:r w:rsidRPr="0045074E">
        <w:rPr>
          <w:rFonts w:ascii="Arial" w:hAnsi="Arial" w:cs="Arial"/>
          <w:color w:val="000000"/>
          <w:sz w:val="22"/>
          <w:szCs w:val="22"/>
        </w:rPr>
        <w:t>Copia Magnética de los Anexos de la Oferta</w:t>
      </w:r>
      <w:bookmarkEnd w:id="40"/>
      <w:bookmarkEnd w:id="41"/>
    </w:p>
    <w:p w14:paraId="50F116D5" w14:textId="77777777" w:rsidR="00625DFB" w:rsidRPr="0045074E" w:rsidRDefault="00B77BCA" w:rsidP="00C27E6C">
      <w:pPr>
        <w:rPr>
          <w:rFonts w:ascii="Arial" w:hAnsi="Arial" w:cs="Arial"/>
          <w:color w:val="000000"/>
          <w:sz w:val="22"/>
          <w:szCs w:val="22"/>
        </w:rPr>
      </w:pPr>
      <w:r w:rsidRPr="0045074E">
        <w:rPr>
          <w:rFonts w:ascii="Arial" w:hAnsi="Arial" w:cs="Arial"/>
          <w:color w:val="000000"/>
          <w:sz w:val="22"/>
          <w:szCs w:val="22"/>
        </w:rPr>
        <w:t>Se debe</w:t>
      </w:r>
      <w:r w:rsidR="00625DFB" w:rsidRPr="0045074E">
        <w:rPr>
          <w:rFonts w:ascii="Arial" w:hAnsi="Arial" w:cs="Arial"/>
          <w:color w:val="000000"/>
          <w:sz w:val="22"/>
          <w:szCs w:val="22"/>
        </w:rPr>
        <w:t xml:space="preserve"> enviar los anexos de la oferta en disco compacto – CD o llevarlos en una memoria portátil - USB, en los formatos originales del Cuadro de Cantidades de Energía y Precio.</w:t>
      </w:r>
    </w:p>
    <w:p w14:paraId="4C05D3B4" w14:textId="77777777" w:rsidR="00625DFB" w:rsidRPr="0045074E" w:rsidRDefault="00625DFB" w:rsidP="00C27E6C">
      <w:pPr>
        <w:pStyle w:val="Ttulo2"/>
        <w:rPr>
          <w:rFonts w:ascii="Arial" w:hAnsi="Arial" w:cs="Arial"/>
          <w:color w:val="000000"/>
          <w:sz w:val="22"/>
          <w:szCs w:val="22"/>
        </w:rPr>
      </w:pPr>
      <w:bookmarkStart w:id="42" w:name="_Toc366586531"/>
      <w:bookmarkStart w:id="43" w:name="_Toc2010006"/>
      <w:r w:rsidRPr="0045074E">
        <w:rPr>
          <w:rFonts w:ascii="Arial" w:hAnsi="Arial" w:cs="Arial"/>
          <w:color w:val="000000"/>
          <w:sz w:val="22"/>
          <w:szCs w:val="22"/>
        </w:rPr>
        <w:t>Validez de la OFERTA MERCANTIL</w:t>
      </w:r>
      <w:bookmarkEnd w:id="42"/>
      <w:bookmarkEnd w:id="43"/>
      <w:r w:rsidRPr="0045074E">
        <w:rPr>
          <w:rFonts w:ascii="Arial" w:hAnsi="Arial" w:cs="Arial"/>
          <w:color w:val="000000"/>
          <w:sz w:val="22"/>
          <w:szCs w:val="22"/>
        </w:rPr>
        <w:t xml:space="preserve"> </w:t>
      </w:r>
    </w:p>
    <w:p w14:paraId="16977091"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La oferta tendrá una validez de </w:t>
      </w:r>
      <w:r w:rsidR="008451DD" w:rsidRPr="0045074E">
        <w:rPr>
          <w:rFonts w:ascii="Arial" w:hAnsi="Arial" w:cs="Arial"/>
          <w:i/>
          <w:noProof/>
          <w:color w:val="000000"/>
          <w:sz w:val="22"/>
          <w:szCs w:val="22"/>
        </w:rPr>
        <w:fldChar w:fldCharType="begin"/>
      </w:r>
      <w:r w:rsidR="00190DFC" w:rsidRPr="0045074E">
        <w:rPr>
          <w:rFonts w:ascii="Arial" w:hAnsi="Arial" w:cs="Arial"/>
          <w:i/>
          <w:noProof/>
          <w:color w:val="000000"/>
          <w:sz w:val="22"/>
          <w:szCs w:val="22"/>
        </w:rPr>
        <w:instrText xml:space="preserve"> MERGEFIELD  COD22 </w:instrText>
      </w:r>
      <w:r w:rsidR="008451DD" w:rsidRPr="0045074E">
        <w:rPr>
          <w:rFonts w:ascii="Arial" w:hAnsi="Arial" w:cs="Arial"/>
          <w:i/>
          <w:noProof/>
          <w:color w:val="000000"/>
          <w:sz w:val="22"/>
          <w:szCs w:val="22"/>
        </w:rPr>
        <w:fldChar w:fldCharType="separate"/>
      </w:r>
      <w:r w:rsidR="00B638F6" w:rsidRPr="0045074E">
        <w:rPr>
          <w:rFonts w:ascii="Arial" w:hAnsi="Arial" w:cs="Arial"/>
          <w:i/>
          <w:noProof/>
          <w:color w:val="000000"/>
          <w:sz w:val="22"/>
          <w:szCs w:val="22"/>
        </w:rPr>
        <w:t>30 días</w:t>
      </w:r>
      <w:r w:rsidR="008451DD" w:rsidRPr="0045074E">
        <w:rPr>
          <w:rFonts w:ascii="Arial" w:hAnsi="Arial" w:cs="Arial"/>
          <w:i/>
          <w:noProof/>
          <w:color w:val="000000"/>
          <w:sz w:val="22"/>
          <w:szCs w:val="22"/>
        </w:rPr>
        <w:fldChar w:fldCharType="end"/>
      </w:r>
      <w:r w:rsidRPr="0045074E">
        <w:rPr>
          <w:rFonts w:ascii="Arial" w:hAnsi="Arial" w:cs="Arial"/>
          <w:color w:val="000000"/>
          <w:sz w:val="22"/>
          <w:szCs w:val="22"/>
        </w:rPr>
        <w:t xml:space="preserve"> contados a partir de la fecha de vencimiento del plazo de presentación de las ofertas. </w:t>
      </w:r>
    </w:p>
    <w:p w14:paraId="4AC62BCA" w14:textId="77777777" w:rsidR="00625DFB" w:rsidRPr="0045074E" w:rsidRDefault="00625DFB" w:rsidP="00C27E6C">
      <w:pPr>
        <w:pStyle w:val="Ttulo1"/>
        <w:rPr>
          <w:rFonts w:ascii="Arial" w:hAnsi="Arial" w:cs="Arial"/>
          <w:color w:val="000000"/>
          <w:sz w:val="22"/>
          <w:szCs w:val="22"/>
        </w:rPr>
      </w:pPr>
      <w:bookmarkStart w:id="44" w:name="_Toc366586532"/>
      <w:bookmarkStart w:id="45" w:name="_Toc2010007"/>
      <w:r w:rsidRPr="0045074E">
        <w:rPr>
          <w:rFonts w:ascii="Arial" w:hAnsi="Arial" w:cs="Arial"/>
          <w:color w:val="000000"/>
          <w:sz w:val="22"/>
          <w:szCs w:val="22"/>
        </w:rPr>
        <w:t>evaluaciÓn de las OFERTAS MERCANTILES</w:t>
      </w:r>
      <w:bookmarkEnd w:id="44"/>
      <w:bookmarkEnd w:id="45"/>
      <w:r w:rsidRPr="0045074E">
        <w:rPr>
          <w:rFonts w:ascii="Arial" w:hAnsi="Arial" w:cs="Arial"/>
          <w:color w:val="000000"/>
          <w:sz w:val="22"/>
          <w:szCs w:val="22"/>
        </w:rPr>
        <w:t xml:space="preserve"> </w:t>
      </w:r>
    </w:p>
    <w:p w14:paraId="2F8AB84E" w14:textId="77777777" w:rsidR="00625DFB" w:rsidRPr="0045074E" w:rsidRDefault="00625DFB" w:rsidP="00C27E6C">
      <w:pPr>
        <w:pStyle w:val="Ttulo2"/>
        <w:rPr>
          <w:rFonts w:ascii="Arial" w:hAnsi="Arial" w:cs="Arial"/>
          <w:color w:val="000000"/>
          <w:sz w:val="22"/>
          <w:szCs w:val="22"/>
        </w:rPr>
      </w:pPr>
      <w:bookmarkStart w:id="46" w:name="_Toc366586533"/>
      <w:bookmarkStart w:id="47" w:name="_Toc2010008"/>
      <w:r w:rsidRPr="0045074E">
        <w:rPr>
          <w:rFonts w:ascii="Arial" w:hAnsi="Arial" w:cs="Arial"/>
          <w:color w:val="000000"/>
          <w:sz w:val="22"/>
          <w:szCs w:val="22"/>
        </w:rPr>
        <w:t>criterios de evaluaciÓn</w:t>
      </w:r>
      <w:bookmarkEnd w:id="46"/>
      <w:bookmarkEnd w:id="47"/>
    </w:p>
    <w:p w14:paraId="77CD4C98"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CODENSA someterá a evaluación únicamente las ofertas que cumplan los siguientes requisitos:</w:t>
      </w:r>
    </w:p>
    <w:p w14:paraId="1A004F45" w14:textId="77777777" w:rsidR="00625DFB" w:rsidRPr="0045074E" w:rsidRDefault="00625DFB" w:rsidP="00C27E6C">
      <w:pPr>
        <w:tabs>
          <w:tab w:val="left" w:pos="-1440"/>
          <w:tab w:val="left" w:pos="-720"/>
        </w:tabs>
        <w:rPr>
          <w:rFonts w:ascii="Arial" w:hAnsi="Arial" w:cs="Arial"/>
          <w:color w:val="000000"/>
          <w:sz w:val="22"/>
          <w:szCs w:val="22"/>
        </w:rPr>
      </w:pPr>
    </w:p>
    <w:p w14:paraId="18EDBAD9" w14:textId="77777777" w:rsidR="00625DFB" w:rsidRPr="0045074E" w:rsidRDefault="00625DFB" w:rsidP="00C27E6C">
      <w:pPr>
        <w:numPr>
          <w:ilvl w:val="0"/>
          <w:numId w:val="4"/>
        </w:num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Que se presenten de acuerdo con estas instrucciones y con el modelo de oferta mercantil adjunto. </w:t>
      </w:r>
    </w:p>
    <w:p w14:paraId="7325D3D2" w14:textId="77777777" w:rsidR="00625DFB" w:rsidRPr="0045074E" w:rsidRDefault="00625DFB" w:rsidP="00C27E6C">
      <w:pPr>
        <w:tabs>
          <w:tab w:val="left" w:pos="-1440"/>
          <w:tab w:val="left" w:pos="-720"/>
        </w:tabs>
        <w:rPr>
          <w:rFonts w:ascii="Arial" w:hAnsi="Arial" w:cs="Arial"/>
          <w:color w:val="000000"/>
          <w:sz w:val="22"/>
          <w:szCs w:val="22"/>
        </w:rPr>
      </w:pPr>
    </w:p>
    <w:p w14:paraId="0D3C19F3" w14:textId="77777777" w:rsidR="00625DFB" w:rsidRPr="0045074E" w:rsidRDefault="00625DFB" w:rsidP="00C27E6C">
      <w:pPr>
        <w:numPr>
          <w:ilvl w:val="0"/>
          <w:numId w:val="4"/>
        </w:numPr>
        <w:tabs>
          <w:tab w:val="left" w:pos="-1440"/>
          <w:tab w:val="left" w:pos="-720"/>
        </w:tabs>
        <w:rPr>
          <w:rFonts w:ascii="Arial" w:hAnsi="Arial" w:cs="Arial"/>
          <w:color w:val="000000"/>
          <w:sz w:val="22"/>
          <w:szCs w:val="22"/>
        </w:rPr>
      </w:pPr>
      <w:r w:rsidRPr="0045074E">
        <w:rPr>
          <w:rFonts w:ascii="Arial" w:hAnsi="Arial" w:cs="Arial"/>
          <w:color w:val="000000"/>
          <w:sz w:val="22"/>
          <w:szCs w:val="22"/>
        </w:rPr>
        <w:t>Que adjunten la garantía de seriedad de la oferta.</w:t>
      </w:r>
    </w:p>
    <w:p w14:paraId="55BC4017" w14:textId="77777777" w:rsidR="00625DFB" w:rsidRPr="0045074E" w:rsidRDefault="00625DFB" w:rsidP="00C27E6C">
      <w:pPr>
        <w:tabs>
          <w:tab w:val="left" w:pos="-1440"/>
          <w:tab w:val="left" w:pos="-720"/>
        </w:tabs>
        <w:rPr>
          <w:rFonts w:ascii="Arial" w:hAnsi="Arial" w:cs="Arial"/>
          <w:color w:val="000000"/>
          <w:sz w:val="22"/>
          <w:szCs w:val="22"/>
        </w:rPr>
      </w:pPr>
    </w:p>
    <w:p w14:paraId="31F390C4" w14:textId="77777777" w:rsidR="00625DFB" w:rsidRPr="0045074E" w:rsidRDefault="00625DFB" w:rsidP="00C27E6C">
      <w:pPr>
        <w:numPr>
          <w:ilvl w:val="0"/>
          <w:numId w:val="4"/>
        </w:numPr>
        <w:tabs>
          <w:tab w:val="left" w:pos="-1440"/>
          <w:tab w:val="left" w:pos="-720"/>
        </w:tabs>
        <w:rPr>
          <w:rFonts w:ascii="Arial" w:hAnsi="Arial" w:cs="Arial"/>
          <w:color w:val="000000"/>
          <w:sz w:val="22"/>
          <w:szCs w:val="22"/>
        </w:rPr>
      </w:pPr>
      <w:r w:rsidRPr="0045074E">
        <w:rPr>
          <w:rFonts w:ascii="Arial" w:hAnsi="Arial" w:cs="Arial"/>
          <w:color w:val="000000"/>
          <w:sz w:val="22"/>
          <w:szCs w:val="22"/>
        </w:rPr>
        <w:t>Que se ajusten a la modalidad y precio de cotización descrita en el presente documento.</w:t>
      </w:r>
    </w:p>
    <w:p w14:paraId="680583F2" w14:textId="77777777" w:rsidR="00625DFB" w:rsidRPr="0045074E" w:rsidRDefault="00625DFB" w:rsidP="00C27E6C">
      <w:pPr>
        <w:tabs>
          <w:tab w:val="left" w:pos="-1440"/>
          <w:tab w:val="left" w:pos="-720"/>
        </w:tabs>
        <w:rPr>
          <w:rFonts w:ascii="Arial" w:hAnsi="Arial" w:cs="Arial"/>
          <w:color w:val="000000"/>
          <w:sz w:val="22"/>
          <w:szCs w:val="22"/>
        </w:rPr>
      </w:pPr>
    </w:p>
    <w:p w14:paraId="36A3C577" w14:textId="77777777" w:rsidR="00625DFB" w:rsidRPr="0045074E" w:rsidRDefault="00625DFB" w:rsidP="00C27E6C">
      <w:pPr>
        <w:numPr>
          <w:ilvl w:val="0"/>
          <w:numId w:val="4"/>
        </w:numPr>
        <w:tabs>
          <w:tab w:val="left" w:pos="-1440"/>
          <w:tab w:val="left" w:pos="-720"/>
        </w:tabs>
        <w:rPr>
          <w:rFonts w:ascii="Arial" w:hAnsi="Arial" w:cs="Arial"/>
          <w:color w:val="000000"/>
          <w:sz w:val="22"/>
          <w:szCs w:val="22"/>
        </w:rPr>
      </w:pPr>
      <w:r w:rsidRPr="0045074E">
        <w:rPr>
          <w:rFonts w:ascii="Arial" w:hAnsi="Arial" w:cs="Arial"/>
          <w:color w:val="000000"/>
          <w:sz w:val="22"/>
          <w:szCs w:val="22"/>
        </w:rPr>
        <w:t>Las ofertas de los agentes generadores y comercializadores actuales y demás agentes interesados en desarrollar nuevos proyectos de generación.</w:t>
      </w:r>
    </w:p>
    <w:p w14:paraId="43DB24F2" w14:textId="77777777" w:rsidR="00625DFB" w:rsidRPr="0045074E" w:rsidRDefault="00625DFB" w:rsidP="00C27E6C">
      <w:pPr>
        <w:tabs>
          <w:tab w:val="left" w:pos="-1440"/>
          <w:tab w:val="left" w:pos="-720"/>
        </w:tabs>
        <w:rPr>
          <w:rFonts w:ascii="Arial" w:hAnsi="Arial" w:cs="Arial"/>
          <w:color w:val="000000"/>
          <w:sz w:val="22"/>
          <w:szCs w:val="22"/>
        </w:rPr>
      </w:pPr>
    </w:p>
    <w:p w14:paraId="49253307" w14:textId="77777777" w:rsidR="00625DFB" w:rsidRPr="0045074E" w:rsidRDefault="00625DFB" w:rsidP="00C27E6C">
      <w:pPr>
        <w:numPr>
          <w:ilvl w:val="0"/>
          <w:numId w:val="4"/>
        </w:numPr>
        <w:tabs>
          <w:tab w:val="left" w:pos="-1440"/>
          <w:tab w:val="left" w:pos="-720"/>
        </w:tabs>
        <w:rPr>
          <w:rFonts w:ascii="Arial" w:hAnsi="Arial" w:cs="Arial"/>
          <w:color w:val="000000"/>
          <w:sz w:val="22"/>
          <w:szCs w:val="22"/>
        </w:rPr>
      </w:pPr>
      <w:r w:rsidRPr="0045074E">
        <w:rPr>
          <w:rFonts w:ascii="Arial" w:hAnsi="Arial" w:cs="Arial"/>
          <w:color w:val="000000"/>
          <w:sz w:val="22"/>
          <w:szCs w:val="22"/>
        </w:rPr>
        <w:t>Las ofertas que no estén condicionadas a la decisión y/o aprobación de terceros.</w:t>
      </w:r>
    </w:p>
    <w:p w14:paraId="33236896" w14:textId="77777777" w:rsidR="0073510B" w:rsidRPr="0045074E" w:rsidRDefault="0073510B" w:rsidP="00C27E6C">
      <w:pPr>
        <w:pStyle w:val="Prrafodelista"/>
        <w:rPr>
          <w:rFonts w:ascii="Arial" w:hAnsi="Arial" w:cs="Arial"/>
          <w:color w:val="000000"/>
          <w:sz w:val="22"/>
          <w:szCs w:val="22"/>
        </w:rPr>
      </w:pPr>
    </w:p>
    <w:p w14:paraId="7070228C" w14:textId="77777777" w:rsidR="00625DFB" w:rsidRDefault="0073510B" w:rsidP="00C27E6C">
      <w:pPr>
        <w:numPr>
          <w:ilvl w:val="0"/>
          <w:numId w:val="4"/>
        </w:numPr>
        <w:tabs>
          <w:tab w:val="left" w:pos="-1440"/>
          <w:tab w:val="left" w:pos="-720"/>
        </w:tabs>
        <w:rPr>
          <w:rFonts w:ascii="Arial" w:hAnsi="Arial" w:cs="Arial"/>
          <w:color w:val="000000"/>
          <w:sz w:val="22"/>
          <w:szCs w:val="22"/>
        </w:rPr>
      </w:pPr>
      <w:r w:rsidRPr="0045074E">
        <w:rPr>
          <w:rFonts w:ascii="Arial" w:hAnsi="Arial" w:cs="Arial"/>
          <w:color w:val="000000"/>
          <w:sz w:val="22"/>
          <w:szCs w:val="22"/>
        </w:rPr>
        <w:t>El oferente con  CROM1</w:t>
      </w:r>
      <w:r w:rsidRPr="0045074E">
        <w:rPr>
          <w:rFonts w:ascii="Arial" w:hAnsi="Arial" w:cs="Arial"/>
          <w:color w:val="000000"/>
          <w:sz w:val="22"/>
          <w:szCs w:val="22"/>
          <w:vertAlign w:val="subscript"/>
        </w:rPr>
        <w:t>a,m,t</w:t>
      </w:r>
      <w:r w:rsidRPr="0045074E">
        <w:rPr>
          <w:rFonts w:ascii="Arial" w:hAnsi="Arial" w:cs="Arial"/>
          <w:color w:val="000000"/>
          <w:sz w:val="22"/>
          <w:szCs w:val="22"/>
        </w:rPr>
        <w:t xml:space="preserve">  con valores mayores o iguales a la máxima energía a contratar en todos los meses del periodo del compromiso que oferta en la convocatoria. </w:t>
      </w:r>
    </w:p>
    <w:p w14:paraId="18EA4FD2" w14:textId="77777777" w:rsidR="00BF4744" w:rsidRDefault="00BF4744" w:rsidP="00BF4744">
      <w:pPr>
        <w:pStyle w:val="Prrafodelista"/>
        <w:rPr>
          <w:rFonts w:ascii="Arial" w:hAnsi="Arial" w:cs="Arial"/>
          <w:color w:val="000000"/>
          <w:sz w:val="22"/>
          <w:szCs w:val="22"/>
        </w:rPr>
      </w:pPr>
    </w:p>
    <w:p w14:paraId="7004E19C" w14:textId="77777777" w:rsidR="00BF4744" w:rsidRPr="00BF4744" w:rsidRDefault="00BF4744" w:rsidP="00BF4744">
      <w:pPr>
        <w:tabs>
          <w:tab w:val="left" w:pos="-1440"/>
          <w:tab w:val="left" w:pos="-720"/>
        </w:tabs>
        <w:ind w:left="360"/>
        <w:rPr>
          <w:rFonts w:ascii="Arial" w:hAnsi="Arial" w:cs="Arial"/>
          <w:color w:val="000000"/>
          <w:sz w:val="22"/>
          <w:szCs w:val="22"/>
        </w:rPr>
      </w:pPr>
    </w:p>
    <w:p w14:paraId="065011F7" w14:textId="77777777" w:rsidR="00625DFB" w:rsidRPr="0045074E" w:rsidRDefault="00625DFB" w:rsidP="00C27E6C">
      <w:pPr>
        <w:pStyle w:val="Ttulo2"/>
        <w:rPr>
          <w:rFonts w:ascii="Arial" w:hAnsi="Arial" w:cs="Arial"/>
          <w:color w:val="000000"/>
          <w:sz w:val="22"/>
          <w:szCs w:val="22"/>
        </w:rPr>
      </w:pPr>
      <w:bookmarkStart w:id="48" w:name="_Toc366586534"/>
      <w:bookmarkStart w:id="49" w:name="_Toc2010009"/>
      <w:r w:rsidRPr="0045074E">
        <w:rPr>
          <w:rFonts w:ascii="Arial" w:hAnsi="Arial" w:cs="Arial"/>
          <w:color w:val="000000"/>
          <w:sz w:val="22"/>
          <w:szCs w:val="22"/>
        </w:rPr>
        <w:t>METODOLOGÍA de EVALUACIÓN</w:t>
      </w:r>
      <w:bookmarkEnd w:id="48"/>
      <w:bookmarkEnd w:id="49"/>
    </w:p>
    <w:p w14:paraId="48CDE09C"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CODENSA efectuará los estudios del caso y el análisis comparativo de las ofertas, para aceptar aquella(s) oferta(s) que le sea(n) más favorable(s) y esté(n) ajustada(s) a los requisitos exigidos en esta invitación a ofrecer</w:t>
      </w:r>
      <w:r w:rsidR="002F574F" w:rsidRPr="0045074E">
        <w:rPr>
          <w:rFonts w:ascii="Arial" w:hAnsi="Arial" w:cs="Arial"/>
          <w:color w:val="000000"/>
          <w:sz w:val="22"/>
          <w:szCs w:val="22"/>
        </w:rPr>
        <w:t>.</w:t>
      </w:r>
    </w:p>
    <w:p w14:paraId="1D2E9D23" w14:textId="77777777" w:rsidR="00625DFB" w:rsidRPr="0045074E" w:rsidRDefault="00625DFB" w:rsidP="00C27E6C">
      <w:pPr>
        <w:rPr>
          <w:rFonts w:ascii="Arial" w:hAnsi="Arial" w:cs="Arial"/>
          <w:color w:val="000000"/>
          <w:sz w:val="22"/>
          <w:szCs w:val="22"/>
        </w:rPr>
      </w:pPr>
    </w:p>
    <w:p w14:paraId="204F00BD"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La evaluación económica de la oferta se hará con base en el criterio de menor precio, teniendo en cuenta las cantidades de energía solicitadas.</w:t>
      </w:r>
    </w:p>
    <w:p w14:paraId="11DC0EE8" w14:textId="77777777" w:rsidR="00625DFB" w:rsidRPr="0045074E" w:rsidRDefault="00625DFB" w:rsidP="00C27E6C">
      <w:pPr>
        <w:rPr>
          <w:rFonts w:ascii="Arial" w:hAnsi="Arial" w:cs="Arial"/>
          <w:color w:val="000000"/>
          <w:sz w:val="22"/>
          <w:szCs w:val="22"/>
        </w:rPr>
      </w:pPr>
    </w:p>
    <w:p w14:paraId="42348F41"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Para cada intervalo de tiempo (mes) la oferta a ser aceptada será aquella que obtenga el menor precio. Si esta oferta no alcanza a satisfacer todos los requerimientos de energía para el intervalo respectivo, se aceptarán las ofertas siguientes para las cantidades de energía faltantes en orden ascendente de precio hasta completar lo deseado.</w:t>
      </w:r>
    </w:p>
    <w:p w14:paraId="75689A8F" w14:textId="77777777" w:rsidR="00625DFB" w:rsidRPr="0045074E" w:rsidRDefault="00625DFB" w:rsidP="00C27E6C">
      <w:pPr>
        <w:tabs>
          <w:tab w:val="left" w:pos="-1440"/>
          <w:tab w:val="left" w:pos="-720"/>
        </w:tabs>
        <w:rPr>
          <w:rFonts w:ascii="Arial" w:hAnsi="Arial" w:cs="Arial"/>
          <w:color w:val="000000"/>
          <w:sz w:val="22"/>
          <w:szCs w:val="22"/>
        </w:rPr>
      </w:pPr>
    </w:p>
    <w:p w14:paraId="48FE5A02" w14:textId="77777777" w:rsidR="00625DFB" w:rsidRPr="0045074E" w:rsidRDefault="00615327"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E</w:t>
      </w:r>
      <w:r w:rsidR="00625DFB" w:rsidRPr="0045074E">
        <w:rPr>
          <w:rFonts w:ascii="Arial" w:hAnsi="Arial" w:cs="Arial"/>
          <w:color w:val="000000"/>
          <w:sz w:val="22"/>
          <w:szCs w:val="22"/>
        </w:rPr>
        <w:t xml:space="preserve">l intervalo de tiempo para la evaluación se escogerá dependiendo de los condicionamientos de las ofertas y/o las decisiones de aceptación que tome CODENSA. Se aceptarán las ofertas de acuerdo con el criterio de menor precio medio ponderado por energía para el máximo intervalo condicionado. </w:t>
      </w:r>
    </w:p>
    <w:p w14:paraId="60CFD485" w14:textId="77777777" w:rsidR="00625DFB" w:rsidRPr="0045074E" w:rsidRDefault="00625DFB" w:rsidP="00C27E6C">
      <w:pPr>
        <w:tabs>
          <w:tab w:val="left" w:pos="-1440"/>
          <w:tab w:val="left" w:pos="-720"/>
        </w:tabs>
        <w:jc w:val="center"/>
        <w:rPr>
          <w:rFonts w:ascii="Arial" w:hAnsi="Arial" w:cs="Arial"/>
          <w:b/>
          <w:bCs/>
          <w:color w:val="000000"/>
          <w:sz w:val="22"/>
          <w:szCs w:val="22"/>
        </w:rPr>
      </w:pPr>
    </w:p>
    <w:p w14:paraId="2018CB55"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position w:val="-62"/>
          <w:sz w:val="22"/>
          <w:szCs w:val="22"/>
        </w:rPr>
        <w:object w:dxaOrig="1960" w:dyaOrig="1320" w14:anchorId="669997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100.8pt" o:ole="" fillcolor="window">
            <v:imagedata r:id="rId12" o:title=""/>
          </v:shape>
          <o:OLEObject Type="Embed" ProgID="Equation.3" ShapeID="_x0000_i1025" DrawAspect="Content" ObjectID="_1639490670" r:id="rId13"/>
        </w:object>
      </w:r>
    </w:p>
    <w:p w14:paraId="723D4D9F"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Donde,</w:t>
      </w:r>
    </w:p>
    <w:p w14:paraId="34D7D37C" w14:textId="77777777" w:rsidR="00625DFB" w:rsidRPr="0045074E" w:rsidRDefault="00625DFB" w:rsidP="00C27E6C">
      <w:pPr>
        <w:numPr>
          <w:ilvl w:val="0"/>
          <w:numId w:val="14"/>
        </w:numPr>
        <w:tabs>
          <w:tab w:val="clear" w:pos="360"/>
          <w:tab w:val="left" w:pos="-1440"/>
          <w:tab w:val="left" w:pos="-720"/>
          <w:tab w:val="num" w:pos="0"/>
        </w:tabs>
        <w:ind w:left="1418" w:hanging="1418"/>
        <w:rPr>
          <w:rFonts w:ascii="Arial" w:hAnsi="Arial" w:cs="Arial"/>
          <w:color w:val="000000"/>
          <w:sz w:val="22"/>
          <w:szCs w:val="22"/>
        </w:rPr>
      </w:pPr>
      <w:r w:rsidRPr="0045074E">
        <w:rPr>
          <w:rFonts w:ascii="Arial" w:hAnsi="Arial" w:cs="Arial"/>
          <w:color w:val="000000"/>
          <w:sz w:val="22"/>
          <w:szCs w:val="22"/>
        </w:rPr>
        <w:t>PMP:</w:t>
      </w:r>
      <w:r w:rsidRPr="0045074E">
        <w:rPr>
          <w:rFonts w:ascii="Arial" w:hAnsi="Arial" w:cs="Arial"/>
          <w:color w:val="000000"/>
          <w:sz w:val="22"/>
          <w:szCs w:val="22"/>
        </w:rPr>
        <w:tab/>
        <w:t>Precio medio ponderado por energía despachada durante la evaluación</w:t>
      </w:r>
    </w:p>
    <w:p w14:paraId="56D9064D" w14:textId="77777777" w:rsidR="00625DFB" w:rsidRPr="0045074E" w:rsidRDefault="00625DFB" w:rsidP="00C27E6C">
      <w:pPr>
        <w:numPr>
          <w:ilvl w:val="0"/>
          <w:numId w:val="14"/>
        </w:numPr>
        <w:tabs>
          <w:tab w:val="clear" w:pos="360"/>
          <w:tab w:val="left" w:pos="-1440"/>
          <w:tab w:val="left" w:pos="-720"/>
          <w:tab w:val="num" w:pos="0"/>
        </w:tabs>
        <w:ind w:left="1418" w:hanging="1418"/>
        <w:rPr>
          <w:rFonts w:ascii="Arial" w:hAnsi="Arial" w:cs="Arial"/>
          <w:color w:val="000000"/>
          <w:sz w:val="22"/>
          <w:szCs w:val="22"/>
        </w:rPr>
      </w:pPr>
      <w:r w:rsidRPr="0045074E">
        <w:rPr>
          <w:rFonts w:ascii="Arial" w:hAnsi="Arial" w:cs="Arial"/>
          <w:color w:val="000000"/>
          <w:sz w:val="22"/>
          <w:szCs w:val="22"/>
        </w:rPr>
        <w:t>P</w:t>
      </w:r>
      <w:r w:rsidRPr="0045074E">
        <w:rPr>
          <w:rFonts w:ascii="Arial" w:hAnsi="Arial" w:cs="Arial"/>
          <w:color w:val="000000"/>
          <w:sz w:val="22"/>
          <w:szCs w:val="22"/>
          <w:vertAlign w:val="subscript"/>
        </w:rPr>
        <w:t>k,i</w:t>
      </w:r>
      <w:r w:rsidRPr="0045074E">
        <w:rPr>
          <w:rFonts w:ascii="Arial" w:hAnsi="Arial" w:cs="Arial"/>
          <w:color w:val="000000"/>
          <w:sz w:val="22"/>
          <w:szCs w:val="22"/>
        </w:rPr>
        <w:t>:</w:t>
      </w:r>
      <w:r w:rsidRPr="0045074E">
        <w:rPr>
          <w:rFonts w:ascii="Arial" w:hAnsi="Arial" w:cs="Arial"/>
          <w:color w:val="000000"/>
          <w:sz w:val="22"/>
          <w:szCs w:val="22"/>
        </w:rPr>
        <w:tab/>
        <w:t>Precio de oferta de la k-ésima oferta para el período i.</w:t>
      </w:r>
    </w:p>
    <w:p w14:paraId="5ED39209" w14:textId="77777777" w:rsidR="00625DFB" w:rsidRPr="0045074E" w:rsidRDefault="00625DFB" w:rsidP="00C27E6C">
      <w:pPr>
        <w:numPr>
          <w:ilvl w:val="0"/>
          <w:numId w:val="14"/>
        </w:numPr>
        <w:tabs>
          <w:tab w:val="clear" w:pos="360"/>
          <w:tab w:val="left" w:pos="-1440"/>
          <w:tab w:val="left" w:pos="-720"/>
          <w:tab w:val="num" w:pos="0"/>
        </w:tabs>
        <w:ind w:left="1418" w:hanging="1418"/>
        <w:rPr>
          <w:rFonts w:ascii="Arial" w:hAnsi="Arial" w:cs="Arial"/>
          <w:color w:val="000000"/>
          <w:sz w:val="22"/>
          <w:szCs w:val="22"/>
        </w:rPr>
      </w:pPr>
      <w:r w:rsidRPr="0045074E">
        <w:rPr>
          <w:rFonts w:ascii="Arial" w:hAnsi="Arial" w:cs="Arial"/>
          <w:color w:val="000000"/>
          <w:sz w:val="22"/>
          <w:szCs w:val="22"/>
        </w:rPr>
        <w:t>Q</w:t>
      </w:r>
      <w:r w:rsidRPr="0045074E">
        <w:rPr>
          <w:rFonts w:ascii="Arial" w:hAnsi="Arial" w:cs="Arial"/>
          <w:color w:val="000000"/>
          <w:sz w:val="22"/>
          <w:szCs w:val="22"/>
          <w:vertAlign w:val="subscript"/>
        </w:rPr>
        <w:t>k,i</w:t>
      </w:r>
      <w:r w:rsidRPr="0045074E">
        <w:rPr>
          <w:rFonts w:ascii="Arial" w:hAnsi="Arial" w:cs="Arial"/>
          <w:color w:val="000000"/>
          <w:sz w:val="22"/>
          <w:szCs w:val="22"/>
        </w:rPr>
        <w:t>:</w:t>
      </w:r>
      <w:r w:rsidRPr="0045074E">
        <w:rPr>
          <w:rFonts w:ascii="Arial" w:hAnsi="Arial" w:cs="Arial"/>
          <w:color w:val="000000"/>
          <w:sz w:val="22"/>
          <w:szCs w:val="22"/>
        </w:rPr>
        <w:tab/>
        <w:t>Cantidad despachada (durante la evaluación) de la k-ésima oferta para el período i.</w:t>
      </w:r>
    </w:p>
    <w:p w14:paraId="759649D8" w14:textId="77777777" w:rsidR="00625DFB" w:rsidRPr="0045074E" w:rsidRDefault="00625DFB" w:rsidP="00C27E6C">
      <w:pPr>
        <w:numPr>
          <w:ilvl w:val="0"/>
          <w:numId w:val="14"/>
        </w:numPr>
        <w:tabs>
          <w:tab w:val="clear" w:pos="360"/>
          <w:tab w:val="left" w:pos="-1440"/>
          <w:tab w:val="left" w:pos="-720"/>
          <w:tab w:val="num" w:pos="0"/>
        </w:tabs>
        <w:ind w:left="1418" w:hanging="1418"/>
        <w:rPr>
          <w:rFonts w:ascii="Arial" w:hAnsi="Arial" w:cs="Arial"/>
          <w:color w:val="000000"/>
          <w:sz w:val="22"/>
          <w:szCs w:val="22"/>
        </w:rPr>
      </w:pPr>
      <w:r w:rsidRPr="0045074E">
        <w:rPr>
          <w:rFonts w:ascii="Arial" w:hAnsi="Arial" w:cs="Arial"/>
          <w:color w:val="000000"/>
          <w:sz w:val="22"/>
          <w:szCs w:val="22"/>
        </w:rPr>
        <w:t>m:</w:t>
      </w:r>
      <w:r w:rsidRPr="0045074E">
        <w:rPr>
          <w:rFonts w:ascii="Arial" w:hAnsi="Arial" w:cs="Arial"/>
          <w:color w:val="000000"/>
          <w:sz w:val="22"/>
          <w:szCs w:val="22"/>
        </w:rPr>
        <w:tab/>
        <w:t>Número total de ofertas.</w:t>
      </w:r>
    </w:p>
    <w:p w14:paraId="219BD6DC" w14:textId="77777777" w:rsidR="00625DFB" w:rsidRPr="0045074E" w:rsidRDefault="00625DFB" w:rsidP="00C27E6C">
      <w:pPr>
        <w:numPr>
          <w:ilvl w:val="0"/>
          <w:numId w:val="14"/>
        </w:numPr>
        <w:tabs>
          <w:tab w:val="clear" w:pos="360"/>
          <w:tab w:val="left" w:pos="-1440"/>
          <w:tab w:val="left" w:pos="-720"/>
          <w:tab w:val="num" w:pos="0"/>
        </w:tabs>
        <w:ind w:left="1418" w:hanging="1418"/>
        <w:rPr>
          <w:rFonts w:ascii="Arial" w:hAnsi="Arial" w:cs="Arial"/>
          <w:color w:val="000000"/>
          <w:sz w:val="22"/>
          <w:szCs w:val="22"/>
        </w:rPr>
      </w:pPr>
      <w:r w:rsidRPr="0045074E">
        <w:rPr>
          <w:rFonts w:ascii="Arial" w:hAnsi="Arial" w:cs="Arial"/>
          <w:color w:val="000000"/>
          <w:sz w:val="22"/>
          <w:szCs w:val="22"/>
        </w:rPr>
        <w:t>n:</w:t>
      </w:r>
      <w:r w:rsidRPr="0045074E">
        <w:rPr>
          <w:rFonts w:ascii="Arial" w:hAnsi="Arial" w:cs="Arial"/>
          <w:color w:val="000000"/>
          <w:sz w:val="22"/>
          <w:szCs w:val="22"/>
        </w:rPr>
        <w:tab/>
        <w:t xml:space="preserve">Máximo intervalo condicionado. </w:t>
      </w:r>
    </w:p>
    <w:p w14:paraId="728E8545" w14:textId="77777777" w:rsidR="00F178E6" w:rsidRPr="0045074E" w:rsidRDefault="00F178E6" w:rsidP="00C27E6C">
      <w:pPr>
        <w:tabs>
          <w:tab w:val="left" w:pos="-1440"/>
          <w:tab w:val="left" w:pos="-720"/>
        </w:tabs>
        <w:rPr>
          <w:rFonts w:ascii="Arial" w:hAnsi="Arial" w:cs="Arial"/>
          <w:color w:val="000000"/>
          <w:sz w:val="22"/>
          <w:szCs w:val="22"/>
        </w:rPr>
      </w:pPr>
    </w:p>
    <w:p w14:paraId="609B8F9E" w14:textId="77777777" w:rsidR="005E2A07" w:rsidRPr="0045074E" w:rsidRDefault="00535C79" w:rsidP="00C27E6C">
      <w:pPr>
        <w:tabs>
          <w:tab w:val="left" w:pos="-1440"/>
          <w:tab w:val="left" w:pos="-720"/>
        </w:tabs>
        <w:jc w:val="left"/>
        <w:rPr>
          <w:rFonts w:ascii="Arial" w:hAnsi="Arial" w:cs="Arial"/>
          <w:color w:val="000000"/>
          <w:sz w:val="22"/>
          <w:szCs w:val="22"/>
        </w:rPr>
      </w:pPr>
      <w:r w:rsidRPr="0045074E">
        <w:rPr>
          <w:rFonts w:ascii="Arial" w:hAnsi="Arial" w:cs="Arial"/>
          <w:color w:val="000000"/>
          <w:sz w:val="22"/>
          <w:szCs w:val="22"/>
        </w:rPr>
        <w:t xml:space="preserve">Las ofertas en las que se presenten precios variables serán evaluadas </w:t>
      </w:r>
      <w:r w:rsidR="00E7660E" w:rsidRPr="0045074E">
        <w:rPr>
          <w:rFonts w:ascii="Arial" w:hAnsi="Arial" w:cs="Arial"/>
          <w:color w:val="000000"/>
          <w:sz w:val="22"/>
          <w:szCs w:val="22"/>
        </w:rPr>
        <w:t>teniendo en cu</w:t>
      </w:r>
      <w:r w:rsidR="00CD22AB" w:rsidRPr="0045074E">
        <w:rPr>
          <w:rFonts w:ascii="Arial" w:hAnsi="Arial" w:cs="Arial"/>
          <w:color w:val="000000"/>
          <w:sz w:val="22"/>
          <w:szCs w:val="22"/>
        </w:rPr>
        <w:t>e</w:t>
      </w:r>
      <w:r w:rsidR="00E7660E" w:rsidRPr="0045074E">
        <w:rPr>
          <w:rFonts w:ascii="Arial" w:hAnsi="Arial" w:cs="Arial"/>
          <w:color w:val="000000"/>
          <w:sz w:val="22"/>
          <w:szCs w:val="22"/>
        </w:rPr>
        <w:t>nta</w:t>
      </w:r>
      <w:r w:rsidRPr="0045074E">
        <w:rPr>
          <w:rFonts w:ascii="Arial" w:hAnsi="Arial" w:cs="Arial"/>
          <w:color w:val="000000"/>
          <w:sz w:val="22"/>
          <w:szCs w:val="22"/>
        </w:rPr>
        <w:t xml:space="preserve"> </w:t>
      </w:r>
      <w:r w:rsidR="00CD22AB" w:rsidRPr="0045074E">
        <w:rPr>
          <w:rFonts w:ascii="Arial" w:hAnsi="Arial" w:cs="Arial"/>
          <w:color w:val="000000"/>
          <w:sz w:val="22"/>
          <w:szCs w:val="22"/>
        </w:rPr>
        <w:t>la</w:t>
      </w:r>
      <w:r w:rsidRPr="0045074E">
        <w:rPr>
          <w:rFonts w:ascii="Arial" w:hAnsi="Arial" w:cs="Arial"/>
          <w:color w:val="000000"/>
          <w:sz w:val="22"/>
          <w:szCs w:val="22"/>
        </w:rPr>
        <w:t xml:space="preserve"> proyección de precios de bolsa estimada por CODENSA. </w:t>
      </w:r>
    </w:p>
    <w:p w14:paraId="4AE17B70" w14:textId="77777777" w:rsidR="004138DB" w:rsidRPr="0045074E" w:rsidRDefault="004138DB" w:rsidP="00C27E6C">
      <w:pPr>
        <w:tabs>
          <w:tab w:val="left" w:pos="-1440"/>
          <w:tab w:val="left" w:pos="-720"/>
        </w:tabs>
        <w:rPr>
          <w:rFonts w:ascii="Arial" w:hAnsi="Arial" w:cs="Arial"/>
          <w:color w:val="000000"/>
          <w:sz w:val="22"/>
          <w:szCs w:val="22"/>
        </w:rPr>
      </w:pPr>
    </w:p>
    <w:p w14:paraId="474945C3" w14:textId="77777777" w:rsidR="00625DFB" w:rsidRPr="0045074E" w:rsidRDefault="00625DFB" w:rsidP="00C27E6C">
      <w:pPr>
        <w:pStyle w:val="Ttulo2"/>
        <w:rPr>
          <w:rFonts w:ascii="Arial" w:hAnsi="Arial" w:cs="Arial"/>
          <w:color w:val="000000"/>
          <w:sz w:val="22"/>
          <w:szCs w:val="22"/>
        </w:rPr>
      </w:pPr>
      <w:bookmarkStart w:id="50" w:name="_Toc366586535"/>
      <w:bookmarkStart w:id="51" w:name="_Toc2010010"/>
      <w:r w:rsidRPr="0045074E">
        <w:rPr>
          <w:rFonts w:ascii="Arial" w:hAnsi="Arial" w:cs="Arial"/>
          <w:color w:val="000000"/>
          <w:sz w:val="22"/>
          <w:szCs w:val="22"/>
        </w:rPr>
        <w:t>Reservas especiales</w:t>
      </w:r>
      <w:bookmarkEnd w:id="50"/>
      <w:bookmarkEnd w:id="51"/>
    </w:p>
    <w:p w14:paraId="61062E04"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CODENSA se reserva el derecho de aceptar las ofertas por un porcentaje o cantidad parcial de energía, de acuerdo con la conveniencia de los precios ofrecidos. Se entiende que el precio ofrecido debe ser el mismo para cualquier porcentaje aceptado.</w:t>
      </w:r>
    </w:p>
    <w:p w14:paraId="45204A09" w14:textId="77777777" w:rsidR="00625DFB" w:rsidRPr="0045074E" w:rsidRDefault="00625DFB" w:rsidP="00C27E6C">
      <w:pPr>
        <w:pStyle w:val="Ttulo2"/>
        <w:rPr>
          <w:rFonts w:ascii="Arial" w:hAnsi="Arial" w:cs="Arial"/>
          <w:color w:val="000000"/>
          <w:sz w:val="22"/>
          <w:szCs w:val="22"/>
        </w:rPr>
      </w:pPr>
      <w:bookmarkStart w:id="52" w:name="_Toc106090510"/>
      <w:bookmarkStart w:id="53" w:name="_Toc110150971"/>
      <w:bookmarkStart w:id="54" w:name="_Toc366586536"/>
      <w:bookmarkStart w:id="55" w:name="_Toc2010011"/>
      <w:r w:rsidRPr="0045074E">
        <w:rPr>
          <w:rFonts w:ascii="Arial" w:hAnsi="Arial" w:cs="Arial"/>
          <w:color w:val="000000"/>
          <w:sz w:val="22"/>
          <w:szCs w:val="22"/>
        </w:rPr>
        <w:t>ACLARACIONES A LAS OFERTAS PRESENTADAS</w:t>
      </w:r>
      <w:bookmarkEnd w:id="52"/>
      <w:bookmarkEnd w:id="53"/>
      <w:bookmarkEnd w:id="54"/>
      <w:bookmarkEnd w:id="55"/>
    </w:p>
    <w:p w14:paraId="02C51B68"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CODENSA podrá solicitar a todos o a cualquiera de los oferentes las aclaraciones o informaciones que estime pertinentes, a fin de despejar cualquier punto dudoso, oscuro o equívoco de las ofertas.</w:t>
      </w:r>
    </w:p>
    <w:p w14:paraId="5EB919FB" w14:textId="77777777" w:rsidR="00625DFB" w:rsidRPr="0045074E" w:rsidRDefault="00625DFB" w:rsidP="00C27E6C">
      <w:pPr>
        <w:pStyle w:val="Ttulo1"/>
        <w:rPr>
          <w:rFonts w:ascii="Arial" w:hAnsi="Arial" w:cs="Arial"/>
          <w:color w:val="000000"/>
          <w:sz w:val="22"/>
          <w:szCs w:val="22"/>
        </w:rPr>
      </w:pPr>
      <w:bookmarkStart w:id="56" w:name="_Toc366586537"/>
      <w:bookmarkStart w:id="57" w:name="_Toc2010012"/>
      <w:r w:rsidRPr="0045074E">
        <w:rPr>
          <w:rFonts w:ascii="Arial" w:hAnsi="Arial" w:cs="Arial"/>
          <w:color w:val="000000"/>
          <w:sz w:val="22"/>
          <w:szCs w:val="22"/>
        </w:rPr>
        <w:t>aCEPTACIÓN DE LA OFERTA</w:t>
      </w:r>
      <w:bookmarkEnd w:id="56"/>
      <w:bookmarkEnd w:id="57"/>
    </w:p>
    <w:p w14:paraId="7E268AAC" w14:textId="77777777" w:rsidR="00625DFB" w:rsidRPr="0045074E" w:rsidRDefault="00625DFB" w:rsidP="00C27E6C">
      <w:pPr>
        <w:pStyle w:val="Ttulo2"/>
        <w:rPr>
          <w:rFonts w:ascii="Arial" w:hAnsi="Arial" w:cs="Arial"/>
          <w:color w:val="000000"/>
          <w:sz w:val="22"/>
          <w:szCs w:val="22"/>
        </w:rPr>
      </w:pPr>
      <w:bookmarkStart w:id="58" w:name="_Toc366586538"/>
      <w:bookmarkStart w:id="59" w:name="_Toc2010013"/>
      <w:r w:rsidRPr="0045074E">
        <w:rPr>
          <w:rFonts w:ascii="Arial" w:hAnsi="Arial" w:cs="Arial"/>
          <w:color w:val="000000"/>
          <w:sz w:val="22"/>
          <w:szCs w:val="22"/>
        </w:rPr>
        <w:t>Plazo PARA la ACEPTACIÓN</w:t>
      </w:r>
      <w:bookmarkEnd w:id="58"/>
      <w:bookmarkEnd w:id="59"/>
    </w:p>
    <w:p w14:paraId="27A2ED2F" w14:textId="49A60A5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CODENSA </w:t>
      </w:r>
      <w:r w:rsidR="00E12FB1" w:rsidRPr="0045074E">
        <w:rPr>
          <w:rFonts w:ascii="Arial" w:hAnsi="Arial" w:cs="Arial"/>
          <w:color w:val="000000"/>
          <w:sz w:val="22"/>
          <w:szCs w:val="22"/>
        </w:rPr>
        <w:t>podrá aceptar</w:t>
      </w:r>
      <w:r w:rsidRPr="0045074E">
        <w:rPr>
          <w:rFonts w:ascii="Arial" w:hAnsi="Arial" w:cs="Arial"/>
          <w:color w:val="000000"/>
          <w:sz w:val="22"/>
          <w:szCs w:val="22"/>
        </w:rPr>
        <w:t xml:space="preserve"> la(s) oferta(s) dentro de los </w:t>
      </w:r>
      <w:r w:rsidR="008451DD" w:rsidRPr="005657DA">
        <w:rPr>
          <w:rFonts w:ascii="Arial" w:hAnsi="Arial" w:cs="Arial"/>
          <w:noProof/>
          <w:color w:val="000000" w:themeColor="text1"/>
          <w:sz w:val="22"/>
          <w:szCs w:val="22"/>
        </w:rPr>
        <w:fldChar w:fldCharType="begin"/>
      </w:r>
      <w:r w:rsidRPr="005657DA">
        <w:rPr>
          <w:rFonts w:ascii="Arial" w:hAnsi="Arial" w:cs="Arial"/>
          <w:noProof/>
          <w:color w:val="000000" w:themeColor="text1"/>
          <w:sz w:val="22"/>
          <w:szCs w:val="22"/>
        </w:rPr>
        <w:instrText xml:space="preserve"> MERGEFIELD COD26 </w:instrText>
      </w:r>
      <w:r w:rsidR="008451DD" w:rsidRPr="005657DA">
        <w:rPr>
          <w:rFonts w:ascii="Arial" w:hAnsi="Arial" w:cs="Arial"/>
          <w:noProof/>
          <w:color w:val="000000" w:themeColor="text1"/>
          <w:sz w:val="22"/>
          <w:szCs w:val="22"/>
        </w:rPr>
        <w:fldChar w:fldCharType="separate"/>
      </w:r>
      <w:r w:rsidR="00B638F6" w:rsidRPr="005657DA">
        <w:rPr>
          <w:rFonts w:ascii="Arial" w:hAnsi="Arial" w:cs="Arial"/>
          <w:noProof/>
          <w:color w:val="000000" w:themeColor="text1"/>
          <w:sz w:val="22"/>
          <w:szCs w:val="22"/>
        </w:rPr>
        <w:t>1</w:t>
      </w:r>
      <w:r w:rsidR="002F574F" w:rsidRPr="005657DA">
        <w:rPr>
          <w:rFonts w:ascii="Arial" w:hAnsi="Arial" w:cs="Arial"/>
          <w:noProof/>
          <w:color w:val="000000" w:themeColor="text1"/>
          <w:sz w:val="22"/>
          <w:szCs w:val="22"/>
        </w:rPr>
        <w:t>7</w:t>
      </w:r>
      <w:r w:rsidR="00B638F6" w:rsidRPr="005657DA">
        <w:rPr>
          <w:rFonts w:ascii="Arial" w:hAnsi="Arial" w:cs="Arial"/>
          <w:noProof/>
          <w:color w:val="000000" w:themeColor="text1"/>
          <w:sz w:val="22"/>
          <w:szCs w:val="22"/>
        </w:rPr>
        <w:t xml:space="preserve"> días</w:t>
      </w:r>
      <w:r w:rsidR="008451DD" w:rsidRPr="005657DA">
        <w:rPr>
          <w:rFonts w:ascii="Arial" w:hAnsi="Arial" w:cs="Arial"/>
          <w:noProof/>
          <w:color w:val="000000" w:themeColor="text1"/>
          <w:sz w:val="22"/>
          <w:szCs w:val="22"/>
        </w:rPr>
        <w:fldChar w:fldCharType="end"/>
      </w:r>
      <w:r w:rsidR="004225BD">
        <w:rPr>
          <w:rFonts w:ascii="Arial" w:hAnsi="Arial" w:cs="Arial"/>
          <w:noProof/>
          <w:color w:val="000000" w:themeColor="text1"/>
          <w:sz w:val="22"/>
          <w:szCs w:val="22"/>
        </w:rPr>
        <w:t xml:space="preserve"> hábiles</w:t>
      </w:r>
      <w:r w:rsidRPr="005657DA">
        <w:rPr>
          <w:rFonts w:ascii="Arial" w:hAnsi="Arial" w:cs="Arial"/>
          <w:color w:val="000000" w:themeColor="text1"/>
          <w:sz w:val="22"/>
          <w:szCs w:val="22"/>
        </w:rPr>
        <w:t xml:space="preserve"> </w:t>
      </w:r>
      <w:r w:rsidRPr="0045074E">
        <w:rPr>
          <w:rFonts w:ascii="Arial" w:hAnsi="Arial" w:cs="Arial"/>
          <w:color w:val="000000"/>
          <w:sz w:val="22"/>
          <w:szCs w:val="22"/>
        </w:rPr>
        <w:t>siguientes a la fecha de vencimiento del plazo de presentación de la(s) misma(s).</w:t>
      </w:r>
    </w:p>
    <w:p w14:paraId="3071F1ED" w14:textId="77777777" w:rsidR="00625DFB" w:rsidRPr="0045074E" w:rsidRDefault="00625DFB" w:rsidP="00C27E6C">
      <w:pPr>
        <w:pStyle w:val="Ttulo2"/>
        <w:rPr>
          <w:rFonts w:ascii="Arial" w:hAnsi="Arial" w:cs="Arial"/>
          <w:color w:val="000000"/>
          <w:sz w:val="22"/>
          <w:szCs w:val="22"/>
        </w:rPr>
      </w:pPr>
      <w:bookmarkStart w:id="60" w:name="_Toc366586539"/>
      <w:bookmarkStart w:id="61" w:name="_Toc2010014"/>
      <w:r w:rsidRPr="0045074E">
        <w:rPr>
          <w:rFonts w:ascii="Arial" w:hAnsi="Arial" w:cs="Arial"/>
          <w:color w:val="000000"/>
          <w:sz w:val="22"/>
          <w:szCs w:val="22"/>
        </w:rPr>
        <w:t>Forma de ACEPTACIÓN</w:t>
      </w:r>
      <w:bookmarkEnd w:id="60"/>
      <w:bookmarkEnd w:id="61"/>
      <w:r w:rsidRPr="0045074E">
        <w:rPr>
          <w:rFonts w:ascii="Arial" w:hAnsi="Arial" w:cs="Arial"/>
          <w:color w:val="000000"/>
          <w:sz w:val="22"/>
          <w:szCs w:val="22"/>
        </w:rPr>
        <w:t xml:space="preserve"> </w:t>
      </w:r>
    </w:p>
    <w:p w14:paraId="1E5AE060"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CODENSA aceptará la oferta mercantil mediante la expedición de la orden de compra debidamente firmada por el Representante Legal de la Empresa.</w:t>
      </w:r>
    </w:p>
    <w:p w14:paraId="1F5E7D19" w14:textId="77777777" w:rsidR="00625DFB" w:rsidRPr="0045074E" w:rsidRDefault="00625DFB" w:rsidP="00C27E6C">
      <w:pPr>
        <w:tabs>
          <w:tab w:val="left" w:pos="-1440"/>
          <w:tab w:val="left" w:pos="-720"/>
        </w:tabs>
        <w:rPr>
          <w:rFonts w:ascii="Arial" w:hAnsi="Arial" w:cs="Arial"/>
          <w:color w:val="000000"/>
          <w:sz w:val="22"/>
          <w:szCs w:val="22"/>
        </w:rPr>
      </w:pPr>
    </w:p>
    <w:p w14:paraId="06F1E0BB"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A los no favorecidos se les informará por escrito de la decisión adoptada.</w:t>
      </w:r>
    </w:p>
    <w:p w14:paraId="084725B4" w14:textId="77777777" w:rsidR="00625DFB" w:rsidRPr="0045074E" w:rsidRDefault="00625DFB" w:rsidP="00C27E6C">
      <w:pPr>
        <w:pStyle w:val="Ttulo2"/>
        <w:rPr>
          <w:rFonts w:ascii="Arial" w:hAnsi="Arial" w:cs="Arial"/>
          <w:color w:val="000000"/>
          <w:sz w:val="22"/>
          <w:szCs w:val="22"/>
        </w:rPr>
      </w:pPr>
      <w:bookmarkStart w:id="62" w:name="_Toc366586540"/>
      <w:bookmarkStart w:id="63" w:name="_Toc2010015"/>
      <w:r w:rsidRPr="0045074E">
        <w:rPr>
          <w:rFonts w:ascii="Arial" w:hAnsi="Arial" w:cs="Arial"/>
          <w:color w:val="000000"/>
          <w:sz w:val="22"/>
          <w:szCs w:val="22"/>
        </w:rPr>
        <w:t>Declaratoria de desierta de la INVITACIÓN</w:t>
      </w:r>
      <w:bookmarkEnd w:id="62"/>
      <w:bookmarkEnd w:id="63"/>
      <w:r w:rsidRPr="0045074E">
        <w:rPr>
          <w:rFonts w:ascii="Arial" w:hAnsi="Arial" w:cs="Arial"/>
          <w:color w:val="000000"/>
          <w:sz w:val="22"/>
          <w:szCs w:val="22"/>
        </w:rPr>
        <w:t xml:space="preserve"> </w:t>
      </w:r>
    </w:p>
    <w:p w14:paraId="2C7E0D9C"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CODENSA puede declarar desierta la invitación cuando no se presenten ofertas o existan motivos económicos y/o técnicos que impidan una evaluación objetiva o cuando su aceptación resulte inconveniente.</w:t>
      </w:r>
    </w:p>
    <w:p w14:paraId="7ADCDB61" w14:textId="77777777" w:rsidR="00625DFB" w:rsidRPr="0045074E" w:rsidRDefault="00625DFB" w:rsidP="00C27E6C">
      <w:pPr>
        <w:pStyle w:val="Ttulo1"/>
        <w:rPr>
          <w:rFonts w:ascii="Arial" w:hAnsi="Arial" w:cs="Arial"/>
          <w:color w:val="000000"/>
          <w:sz w:val="22"/>
          <w:szCs w:val="22"/>
        </w:rPr>
      </w:pPr>
      <w:bookmarkStart w:id="64" w:name="_Toc366586541"/>
      <w:bookmarkStart w:id="65" w:name="_Toc2010016"/>
      <w:r w:rsidRPr="0045074E">
        <w:rPr>
          <w:rFonts w:ascii="Arial" w:hAnsi="Arial" w:cs="Arial"/>
          <w:color w:val="000000"/>
          <w:sz w:val="22"/>
          <w:szCs w:val="22"/>
        </w:rPr>
        <w:t>OFERTA MERCANTIL</w:t>
      </w:r>
      <w:bookmarkEnd w:id="64"/>
      <w:bookmarkEnd w:id="65"/>
      <w:r w:rsidRPr="0045074E">
        <w:rPr>
          <w:rFonts w:ascii="Arial" w:hAnsi="Arial" w:cs="Arial"/>
          <w:color w:val="000000"/>
          <w:sz w:val="22"/>
          <w:szCs w:val="22"/>
        </w:rPr>
        <w:t xml:space="preserve"> </w:t>
      </w:r>
    </w:p>
    <w:p w14:paraId="05D923E9"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bCs/>
          <w:color w:val="000000"/>
          <w:kern w:val="28"/>
          <w:sz w:val="22"/>
          <w:szCs w:val="22"/>
        </w:rPr>
        <w:t xml:space="preserve">La existencia de la relación jurídica surgida de la oferta se encontrará sujeta a la condición suspensiva de que se constituya la garantía de cumplimiento del objeto ofrecido. </w:t>
      </w:r>
    </w:p>
    <w:p w14:paraId="764344EF" w14:textId="77777777" w:rsidR="00625DFB" w:rsidRPr="0045074E" w:rsidRDefault="00625DFB" w:rsidP="00C27E6C">
      <w:pPr>
        <w:pStyle w:val="Ttulo2"/>
        <w:rPr>
          <w:rFonts w:ascii="Arial" w:hAnsi="Arial" w:cs="Arial"/>
          <w:color w:val="000000"/>
          <w:sz w:val="22"/>
          <w:szCs w:val="22"/>
        </w:rPr>
      </w:pPr>
      <w:bookmarkStart w:id="66" w:name="_Toc366586542"/>
      <w:bookmarkStart w:id="67" w:name="_Toc2010017"/>
      <w:r w:rsidRPr="0045074E">
        <w:rPr>
          <w:rFonts w:ascii="Arial" w:hAnsi="Arial" w:cs="Arial"/>
          <w:color w:val="000000"/>
          <w:sz w:val="22"/>
          <w:szCs w:val="22"/>
        </w:rPr>
        <w:t>Garantía de Cumplimiento</w:t>
      </w:r>
      <w:bookmarkEnd w:id="66"/>
      <w:bookmarkEnd w:id="67"/>
    </w:p>
    <w:p w14:paraId="0DB873DF"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El oferente a quien se le acepte la ofer</w:t>
      </w:r>
      <w:r w:rsidR="00E368BE" w:rsidRPr="0045074E">
        <w:rPr>
          <w:rFonts w:ascii="Arial" w:hAnsi="Arial" w:cs="Arial"/>
          <w:color w:val="000000"/>
          <w:sz w:val="22"/>
          <w:szCs w:val="22"/>
        </w:rPr>
        <w:t xml:space="preserve">ta, constituirá, dentro de los </w:t>
      </w:r>
      <w:r w:rsidR="004E3465" w:rsidRPr="0045074E">
        <w:rPr>
          <w:rFonts w:ascii="Arial" w:hAnsi="Arial" w:cs="Arial"/>
          <w:color w:val="000000"/>
          <w:sz w:val="22"/>
          <w:szCs w:val="22"/>
        </w:rPr>
        <w:t>7</w:t>
      </w:r>
      <w:r w:rsidRPr="0045074E">
        <w:rPr>
          <w:rFonts w:ascii="Arial" w:hAnsi="Arial" w:cs="Arial"/>
          <w:color w:val="000000"/>
          <w:sz w:val="22"/>
          <w:szCs w:val="22"/>
        </w:rPr>
        <w:t xml:space="preserve"> días</w:t>
      </w:r>
      <w:r w:rsidR="00C91C46" w:rsidRPr="0045074E">
        <w:rPr>
          <w:rFonts w:ascii="Arial" w:hAnsi="Arial" w:cs="Arial"/>
          <w:color w:val="000000"/>
          <w:sz w:val="22"/>
          <w:szCs w:val="22"/>
        </w:rPr>
        <w:t xml:space="preserve"> </w:t>
      </w:r>
      <w:r w:rsidRPr="0045074E">
        <w:rPr>
          <w:rFonts w:ascii="Arial" w:hAnsi="Arial" w:cs="Arial"/>
          <w:color w:val="000000"/>
          <w:sz w:val="22"/>
          <w:szCs w:val="22"/>
        </w:rPr>
        <w:t xml:space="preserve">siguientes a la expedición de la orden de compra, a favor de CODENSA una garantía de cumplimiento con las mismas especificaciones descritas para la garantía de seriedad de la oferta (numeral 2.1.1.), por el tres por ciento (3%) del valor estimado del suministro aceptado, que avalará la ejecución de las obligaciones derivadas de la relación jurídica surgida de la oferta, inclusive, la de cumplir con los mecanismos de cubrimiento para las transacciones del mercado mayorista de energía en los plazos establecidos en la regulación vigente para el cumplimiento del objeto ofrecido, y amparará los perjuicios derivados del incumplimiento. La garantía de cumplimiento tendrá una vigencia que se contará desde los 6 días calendario anteriores al inicio del plazo de ejecución y hasta la finalización del mencionado plazo de ejecución. </w:t>
      </w:r>
    </w:p>
    <w:p w14:paraId="7841ECFA" w14:textId="77777777" w:rsidR="00625DFB" w:rsidRPr="0045074E" w:rsidRDefault="00625DFB" w:rsidP="00C27E6C">
      <w:pPr>
        <w:tabs>
          <w:tab w:val="left" w:pos="-1440"/>
          <w:tab w:val="left" w:pos="-720"/>
        </w:tabs>
        <w:rPr>
          <w:rFonts w:ascii="Arial" w:hAnsi="Arial" w:cs="Arial"/>
          <w:color w:val="000000"/>
          <w:sz w:val="22"/>
          <w:szCs w:val="22"/>
        </w:rPr>
      </w:pPr>
    </w:p>
    <w:p w14:paraId="142D3127"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El perjuicio incluye, sin limitarse a ello, el mayor valor que CODENSA tenga que pagar por la energía dejada de suministrar por el OFERENTE, en cuyos eventos, CODENSA la podrá hacer efectiva. Para la constitución de esta garantía, el valor estimado del suministro se calculará como la cantidad de energía aceptada multiplicada por el precio correspondiente. </w:t>
      </w:r>
    </w:p>
    <w:p w14:paraId="24C3623D" w14:textId="77777777" w:rsidR="00625DFB" w:rsidRPr="0045074E" w:rsidRDefault="00625DFB" w:rsidP="00C27E6C">
      <w:pPr>
        <w:tabs>
          <w:tab w:val="left" w:pos="-1440"/>
          <w:tab w:val="left" w:pos="-720"/>
        </w:tabs>
        <w:rPr>
          <w:rFonts w:ascii="Arial" w:hAnsi="Arial" w:cs="Arial"/>
          <w:color w:val="000000"/>
          <w:sz w:val="22"/>
          <w:szCs w:val="22"/>
        </w:rPr>
      </w:pPr>
    </w:p>
    <w:p w14:paraId="769C730E" w14:textId="77777777" w:rsidR="00625DFB" w:rsidRPr="0045074E" w:rsidRDefault="00E368BE"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CODENSA, dentro de los </w:t>
      </w:r>
      <w:r w:rsidR="002F574F" w:rsidRPr="00217BE2">
        <w:rPr>
          <w:rFonts w:ascii="Arial" w:hAnsi="Arial" w:cs="Arial"/>
          <w:color w:val="000000"/>
          <w:sz w:val="22"/>
          <w:szCs w:val="22"/>
        </w:rPr>
        <w:t xml:space="preserve">doce </w:t>
      </w:r>
      <w:r w:rsidR="00904FD9" w:rsidRPr="00217BE2">
        <w:rPr>
          <w:rFonts w:ascii="Arial" w:hAnsi="Arial" w:cs="Arial"/>
          <w:color w:val="000000"/>
          <w:sz w:val="22"/>
          <w:szCs w:val="22"/>
        </w:rPr>
        <w:t>(</w:t>
      </w:r>
      <w:r w:rsidR="00E10EDE" w:rsidRPr="00217BE2">
        <w:rPr>
          <w:rFonts w:ascii="Arial" w:hAnsi="Arial" w:cs="Arial"/>
          <w:color w:val="000000"/>
          <w:sz w:val="22"/>
          <w:szCs w:val="22"/>
        </w:rPr>
        <w:t>12</w:t>
      </w:r>
      <w:r w:rsidR="00625DFB" w:rsidRPr="00217BE2">
        <w:rPr>
          <w:rFonts w:ascii="Arial" w:hAnsi="Arial" w:cs="Arial"/>
          <w:color w:val="000000"/>
          <w:sz w:val="22"/>
          <w:szCs w:val="22"/>
        </w:rPr>
        <w:t>)</w:t>
      </w:r>
      <w:r w:rsidR="00625DFB" w:rsidRPr="0045074E">
        <w:rPr>
          <w:rFonts w:ascii="Arial" w:hAnsi="Arial" w:cs="Arial"/>
          <w:color w:val="000000"/>
          <w:sz w:val="22"/>
          <w:szCs w:val="22"/>
        </w:rPr>
        <w:t xml:space="preserve"> días</w:t>
      </w:r>
      <w:r w:rsidR="00C91C46" w:rsidRPr="0045074E">
        <w:rPr>
          <w:rFonts w:ascii="Arial" w:hAnsi="Arial" w:cs="Arial"/>
          <w:color w:val="000000"/>
          <w:sz w:val="22"/>
          <w:szCs w:val="22"/>
        </w:rPr>
        <w:t xml:space="preserve"> </w:t>
      </w:r>
      <w:r w:rsidR="00625DFB" w:rsidRPr="0045074E">
        <w:rPr>
          <w:rFonts w:ascii="Arial" w:hAnsi="Arial" w:cs="Arial"/>
          <w:color w:val="000000"/>
          <w:sz w:val="22"/>
          <w:szCs w:val="22"/>
        </w:rPr>
        <w:t>siguientes a la fecha de aceptación de la oferta constituirá un pagaré</w:t>
      </w:r>
      <w:r w:rsidR="00876E52" w:rsidRPr="0045074E">
        <w:rPr>
          <w:rFonts w:ascii="Arial" w:hAnsi="Arial" w:cs="Arial"/>
          <w:color w:val="000000"/>
          <w:sz w:val="22"/>
          <w:szCs w:val="22"/>
        </w:rPr>
        <w:t xml:space="preserve">, con su respectiva carta de instrucciones, </w:t>
      </w:r>
      <w:r w:rsidR="00625DFB" w:rsidRPr="0045074E">
        <w:rPr>
          <w:rFonts w:ascii="Arial" w:hAnsi="Arial" w:cs="Arial"/>
          <w:color w:val="000000"/>
          <w:sz w:val="22"/>
          <w:szCs w:val="22"/>
        </w:rPr>
        <w:t>a favor del oferente favorecido para garantizar el pago de la energía suministrada.</w:t>
      </w:r>
    </w:p>
    <w:p w14:paraId="6AF6E96D" w14:textId="77777777" w:rsidR="001B3192" w:rsidRPr="0045074E" w:rsidRDefault="001B3192" w:rsidP="00C27E6C">
      <w:pPr>
        <w:tabs>
          <w:tab w:val="left" w:pos="-1440"/>
          <w:tab w:val="left" w:pos="-720"/>
        </w:tabs>
        <w:rPr>
          <w:rFonts w:ascii="Arial" w:hAnsi="Arial" w:cs="Arial"/>
          <w:color w:val="000000"/>
          <w:sz w:val="22"/>
          <w:szCs w:val="22"/>
        </w:rPr>
      </w:pPr>
    </w:p>
    <w:p w14:paraId="1D65F8DB" w14:textId="77777777" w:rsidR="001B3192" w:rsidRPr="0045074E" w:rsidRDefault="001B3192" w:rsidP="00C27E6C">
      <w:pPr>
        <w:rPr>
          <w:rFonts w:ascii="Arial" w:hAnsi="Arial" w:cs="Arial"/>
          <w:color w:val="000000"/>
          <w:sz w:val="22"/>
          <w:szCs w:val="22"/>
        </w:rPr>
      </w:pPr>
      <w:r w:rsidRPr="0045074E">
        <w:rPr>
          <w:rFonts w:ascii="Arial" w:hAnsi="Arial" w:cs="Arial"/>
          <w:color w:val="000000"/>
          <w:sz w:val="22"/>
          <w:szCs w:val="22"/>
        </w:rPr>
        <w:t>En caso de que la CREG expida regulación asociada a</w:t>
      </w:r>
      <w:r w:rsidR="005E2A07" w:rsidRPr="0045074E">
        <w:rPr>
          <w:rFonts w:ascii="Arial" w:hAnsi="Arial" w:cs="Arial"/>
          <w:color w:val="000000"/>
          <w:sz w:val="22"/>
          <w:szCs w:val="22"/>
        </w:rPr>
        <w:t xml:space="preserve">l cumplimiento </w:t>
      </w:r>
      <w:r w:rsidRPr="0045074E">
        <w:rPr>
          <w:rFonts w:ascii="Arial" w:hAnsi="Arial" w:cs="Arial"/>
          <w:color w:val="000000"/>
          <w:sz w:val="22"/>
          <w:szCs w:val="22"/>
        </w:rPr>
        <w:t xml:space="preserve">de la relación jurídica </w:t>
      </w:r>
      <w:r w:rsidR="00987C25" w:rsidRPr="0045074E">
        <w:rPr>
          <w:rFonts w:ascii="Arial" w:hAnsi="Arial" w:cs="Arial"/>
          <w:color w:val="000000"/>
          <w:sz w:val="22"/>
          <w:szCs w:val="22"/>
        </w:rPr>
        <w:t>surgida</w:t>
      </w:r>
      <w:r w:rsidRPr="0045074E">
        <w:rPr>
          <w:rFonts w:ascii="Arial" w:hAnsi="Arial" w:cs="Arial"/>
          <w:color w:val="000000"/>
          <w:sz w:val="22"/>
          <w:szCs w:val="22"/>
        </w:rPr>
        <w:t xml:space="preserve"> de esta oferta,</w:t>
      </w:r>
      <w:r w:rsidR="005E2A07" w:rsidRPr="0045074E">
        <w:rPr>
          <w:rFonts w:ascii="Arial" w:hAnsi="Arial" w:cs="Arial"/>
          <w:color w:val="000000"/>
          <w:sz w:val="22"/>
          <w:szCs w:val="22"/>
        </w:rPr>
        <w:t xml:space="preserve"> durante </w:t>
      </w:r>
      <w:r w:rsidR="004A4124" w:rsidRPr="0045074E">
        <w:rPr>
          <w:rFonts w:ascii="Arial" w:hAnsi="Arial" w:cs="Arial"/>
          <w:color w:val="000000"/>
          <w:sz w:val="22"/>
          <w:szCs w:val="22"/>
        </w:rPr>
        <w:t xml:space="preserve">su </w:t>
      </w:r>
      <w:r w:rsidR="005E2A07" w:rsidRPr="0045074E">
        <w:rPr>
          <w:rFonts w:ascii="Arial" w:hAnsi="Arial" w:cs="Arial"/>
          <w:color w:val="000000"/>
          <w:sz w:val="22"/>
          <w:szCs w:val="22"/>
        </w:rPr>
        <w:t>vigencia,</w:t>
      </w:r>
      <w:r w:rsidRPr="0045074E">
        <w:rPr>
          <w:rFonts w:ascii="Arial" w:hAnsi="Arial" w:cs="Arial"/>
          <w:color w:val="000000"/>
          <w:sz w:val="22"/>
          <w:szCs w:val="22"/>
        </w:rPr>
        <w:t xml:space="preserve"> </w:t>
      </w:r>
      <w:r w:rsidR="005E2A07" w:rsidRPr="0045074E">
        <w:rPr>
          <w:rFonts w:ascii="Arial" w:hAnsi="Arial" w:cs="Arial"/>
          <w:color w:val="000000"/>
          <w:sz w:val="22"/>
          <w:szCs w:val="22"/>
        </w:rPr>
        <w:t xml:space="preserve">el oferente se compromete a </w:t>
      </w:r>
      <w:r w:rsidR="00394448" w:rsidRPr="0045074E">
        <w:rPr>
          <w:rFonts w:ascii="Arial" w:hAnsi="Arial" w:cs="Arial"/>
          <w:color w:val="000000"/>
          <w:sz w:val="22"/>
          <w:szCs w:val="22"/>
        </w:rPr>
        <w:t>presentar las garantías adicionales a que haya lugar y las que compensen el riesgo que la nueva regulación tenga por objeto cubrir.</w:t>
      </w:r>
    </w:p>
    <w:p w14:paraId="6C089F94" w14:textId="77777777" w:rsidR="00625DFB" w:rsidRPr="0045074E" w:rsidRDefault="00625DFB" w:rsidP="00C27E6C">
      <w:pPr>
        <w:pStyle w:val="Ttulo2"/>
        <w:rPr>
          <w:rFonts w:ascii="Arial" w:hAnsi="Arial" w:cs="Arial"/>
          <w:color w:val="000000"/>
          <w:sz w:val="22"/>
          <w:szCs w:val="22"/>
        </w:rPr>
      </w:pPr>
      <w:bookmarkStart w:id="68" w:name="_Toc366586543"/>
      <w:bookmarkStart w:id="69" w:name="_Toc2010018"/>
      <w:r w:rsidRPr="0045074E">
        <w:rPr>
          <w:rFonts w:ascii="Arial" w:hAnsi="Arial" w:cs="Arial"/>
          <w:color w:val="000000"/>
          <w:sz w:val="22"/>
          <w:szCs w:val="22"/>
        </w:rPr>
        <w:t>Plazo para la liquidación de la relación jurídica surgida de la oferta</w:t>
      </w:r>
      <w:bookmarkEnd w:id="68"/>
      <w:bookmarkEnd w:id="69"/>
    </w:p>
    <w:p w14:paraId="21DEEF8C"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El plazo para la liquidación de la relación jurídica surgida de la oferta es de </w:t>
      </w:r>
      <w:r w:rsidR="00200E32" w:rsidRPr="0045074E">
        <w:rPr>
          <w:rFonts w:ascii="Arial" w:hAnsi="Arial" w:cs="Arial"/>
          <w:color w:val="000000"/>
          <w:sz w:val="22"/>
          <w:szCs w:val="22"/>
        </w:rPr>
        <w:t>tres</w:t>
      </w:r>
      <w:r w:rsidR="005C5D6B" w:rsidRPr="0045074E">
        <w:rPr>
          <w:rFonts w:ascii="Arial" w:hAnsi="Arial" w:cs="Arial"/>
          <w:color w:val="000000"/>
          <w:sz w:val="22"/>
          <w:szCs w:val="22"/>
        </w:rPr>
        <w:t xml:space="preserve"> </w:t>
      </w:r>
      <w:r w:rsidRPr="0045074E">
        <w:rPr>
          <w:rFonts w:ascii="Arial" w:hAnsi="Arial" w:cs="Arial"/>
          <w:color w:val="000000"/>
          <w:sz w:val="22"/>
          <w:szCs w:val="22"/>
        </w:rPr>
        <w:t>(</w:t>
      </w:r>
      <w:r w:rsidR="00200E32" w:rsidRPr="0045074E">
        <w:rPr>
          <w:rFonts w:ascii="Arial" w:hAnsi="Arial" w:cs="Arial"/>
          <w:color w:val="000000"/>
          <w:sz w:val="22"/>
          <w:szCs w:val="22"/>
        </w:rPr>
        <w:t>3</w:t>
      </w:r>
      <w:r w:rsidR="009F0C06" w:rsidRPr="0045074E">
        <w:rPr>
          <w:rFonts w:ascii="Arial" w:hAnsi="Arial" w:cs="Arial"/>
          <w:color w:val="000000"/>
          <w:sz w:val="22"/>
          <w:szCs w:val="22"/>
        </w:rPr>
        <w:t xml:space="preserve">) meses </w:t>
      </w:r>
      <w:r w:rsidRPr="0045074E">
        <w:rPr>
          <w:rFonts w:ascii="Arial" w:hAnsi="Arial" w:cs="Arial"/>
          <w:color w:val="000000"/>
          <w:sz w:val="22"/>
          <w:szCs w:val="22"/>
        </w:rPr>
        <w:t>contados a partir del vencimiento de la vigencia de la misma.</w:t>
      </w:r>
    </w:p>
    <w:p w14:paraId="00988E3A" w14:textId="77777777" w:rsidR="00625DFB" w:rsidRPr="0045074E" w:rsidRDefault="00625DFB" w:rsidP="00C27E6C">
      <w:pPr>
        <w:pStyle w:val="Ttulo2"/>
        <w:rPr>
          <w:rFonts w:ascii="Arial" w:hAnsi="Arial" w:cs="Arial"/>
          <w:color w:val="000000"/>
          <w:sz w:val="22"/>
          <w:szCs w:val="22"/>
        </w:rPr>
      </w:pPr>
      <w:bookmarkStart w:id="70" w:name="_Toc366586544"/>
      <w:bookmarkStart w:id="71" w:name="_Toc2010019"/>
      <w:r w:rsidRPr="0045074E">
        <w:rPr>
          <w:rFonts w:ascii="Arial" w:hAnsi="Arial" w:cs="Arial"/>
          <w:color w:val="000000"/>
          <w:sz w:val="22"/>
          <w:szCs w:val="22"/>
        </w:rPr>
        <w:t>MODELO DE LA oferta mercantil</w:t>
      </w:r>
      <w:bookmarkEnd w:id="70"/>
      <w:bookmarkEnd w:id="71"/>
    </w:p>
    <w:p w14:paraId="7794FBAB" w14:textId="77777777" w:rsidR="00625DFB" w:rsidRPr="0045074E" w:rsidRDefault="00625DFB" w:rsidP="00C27E6C">
      <w:pPr>
        <w:rPr>
          <w:rFonts w:ascii="Arial" w:hAnsi="Arial" w:cs="Arial"/>
          <w:noProof/>
          <w:color w:val="000000"/>
          <w:sz w:val="22"/>
          <w:szCs w:val="22"/>
        </w:rPr>
      </w:pPr>
      <w:r w:rsidRPr="0045074E">
        <w:rPr>
          <w:rFonts w:ascii="Arial" w:hAnsi="Arial" w:cs="Arial"/>
          <w:color w:val="000000"/>
          <w:sz w:val="22"/>
          <w:szCs w:val="22"/>
        </w:rPr>
        <w:t>Los oferentes deberán presentar su oferta mercantil diligenciando para el efecto, el modelo de oferta mercantil adjunto, en papel membreteado de la</w:t>
      </w:r>
      <w:r w:rsidR="00B77BCA" w:rsidRPr="0045074E">
        <w:rPr>
          <w:rFonts w:ascii="Arial" w:hAnsi="Arial" w:cs="Arial"/>
          <w:color w:val="000000"/>
          <w:sz w:val="22"/>
          <w:szCs w:val="22"/>
        </w:rPr>
        <w:t xml:space="preserve"> empresa oferente. No se deberá</w:t>
      </w:r>
      <w:r w:rsidRPr="0045074E">
        <w:rPr>
          <w:rFonts w:ascii="Arial" w:hAnsi="Arial" w:cs="Arial"/>
          <w:color w:val="000000"/>
          <w:sz w:val="22"/>
          <w:szCs w:val="22"/>
        </w:rPr>
        <w:t xml:space="preserve"> agregar comentarios o aclaraciones en el modelo de oferta, salvo las expresamente solicitadas en el modelo adjunto.</w:t>
      </w:r>
    </w:p>
    <w:p w14:paraId="2987BC98" w14:textId="77777777" w:rsidR="00625DFB" w:rsidRPr="0045074E" w:rsidRDefault="00625DFB" w:rsidP="00C27E6C">
      <w:pPr>
        <w:pStyle w:val="Ttulo1"/>
        <w:rPr>
          <w:rFonts w:ascii="Arial" w:hAnsi="Arial" w:cs="Arial"/>
          <w:color w:val="000000"/>
          <w:sz w:val="22"/>
          <w:szCs w:val="22"/>
        </w:rPr>
      </w:pPr>
      <w:bookmarkStart w:id="72" w:name="_Toc366586545"/>
      <w:bookmarkStart w:id="73" w:name="_Toc2010020"/>
      <w:r w:rsidRPr="0045074E">
        <w:rPr>
          <w:rFonts w:ascii="Arial" w:hAnsi="Arial" w:cs="Arial"/>
          <w:color w:val="000000"/>
          <w:sz w:val="22"/>
          <w:szCs w:val="22"/>
        </w:rPr>
        <w:t>MODALIDAD DE COTIZACIÓN</w:t>
      </w:r>
      <w:bookmarkEnd w:id="72"/>
      <w:bookmarkEnd w:id="73"/>
    </w:p>
    <w:p w14:paraId="575AE0C5" w14:textId="77777777" w:rsidR="00625DFB" w:rsidRPr="0045074E" w:rsidRDefault="00625DFB" w:rsidP="00C27E6C">
      <w:pPr>
        <w:pStyle w:val="Ttulo2"/>
        <w:ind w:left="709" w:hanging="709"/>
        <w:rPr>
          <w:rFonts w:ascii="Arial" w:hAnsi="Arial" w:cs="Arial"/>
          <w:color w:val="000000"/>
          <w:sz w:val="22"/>
          <w:szCs w:val="22"/>
        </w:rPr>
      </w:pPr>
      <w:bookmarkStart w:id="74" w:name="_Toc366586546"/>
      <w:bookmarkStart w:id="75" w:name="_Toc2010021"/>
      <w:r w:rsidRPr="0045074E">
        <w:rPr>
          <w:rFonts w:ascii="Arial" w:hAnsi="Arial" w:cs="Arial"/>
          <w:color w:val="000000"/>
          <w:sz w:val="22"/>
          <w:szCs w:val="22"/>
        </w:rPr>
        <w:t>MODALIDAD DE SUMINISTRO PAGUE LO CONTRATADO - PC</w:t>
      </w:r>
      <w:bookmarkEnd w:id="74"/>
      <w:bookmarkEnd w:id="75"/>
    </w:p>
    <w:p w14:paraId="546DBF54"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Modalidad de cotización en la que CODENSA se compromete a pagar a precio de contrato toda la energía contratada, independiente de que ésta sea consumida o no.</w:t>
      </w:r>
    </w:p>
    <w:p w14:paraId="1151EA96" w14:textId="77777777" w:rsidR="00625DFB" w:rsidRPr="0045074E" w:rsidRDefault="00625DFB" w:rsidP="00C27E6C">
      <w:pPr>
        <w:pStyle w:val="Ttulo2"/>
        <w:rPr>
          <w:rFonts w:ascii="Arial" w:hAnsi="Arial" w:cs="Arial"/>
          <w:color w:val="000000"/>
          <w:sz w:val="22"/>
          <w:szCs w:val="22"/>
        </w:rPr>
      </w:pPr>
      <w:bookmarkStart w:id="76" w:name="_Toc366586547"/>
      <w:bookmarkStart w:id="77" w:name="_Toc2010022"/>
      <w:r w:rsidRPr="0045074E">
        <w:rPr>
          <w:rFonts w:ascii="Arial" w:hAnsi="Arial" w:cs="Arial"/>
          <w:color w:val="000000"/>
          <w:sz w:val="22"/>
          <w:szCs w:val="22"/>
        </w:rPr>
        <w:t>CANTIDADES SOLICITADAS</w:t>
      </w:r>
      <w:bookmarkEnd w:id="76"/>
      <w:bookmarkEnd w:id="77"/>
    </w:p>
    <w:p w14:paraId="0EA133A5" w14:textId="77777777" w:rsidR="00625DFB" w:rsidRDefault="00625DFB" w:rsidP="00C27E6C">
      <w:pPr>
        <w:rPr>
          <w:rFonts w:ascii="Arial" w:hAnsi="Arial" w:cs="Arial"/>
          <w:color w:val="000000"/>
          <w:sz w:val="22"/>
          <w:szCs w:val="22"/>
        </w:rPr>
      </w:pPr>
      <w:r w:rsidRPr="0045074E">
        <w:rPr>
          <w:rFonts w:ascii="Arial" w:hAnsi="Arial" w:cs="Arial"/>
          <w:color w:val="000000"/>
          <w:sz w:val="22"/>
          <w:szCs w:val="22"/>
        </w:rPr>
        <w:t xml:space="preserve">Los oferentes deben cotizar en el formato del </w:t>
      </w:r>
      <w:r w:rsidR="002A71B4" w:rsidRPr="0045074E">
        <w:rPr>
          <w:rFonts w:ascii="Arial" w:hAnsi="Arial" w:cs="Arial"/>
          <w:color w:val="000000"/>
          <w:sz w:val="22"/>
          <w:szCs w:val="22"/>
        </w:rPr>
        <w:t xml:space="preserve">Anexo 2. </w:t>
      </w:r>
      <w:r w:rsidRPr="0045074E">
        <w:rPr>
          <w:rFonts w:ascii="Arial" w:hAnsi="Arial" w:cs="Arial"/>
          <w:color w:val="000000"/>
          <w:sz w:val="22"/>
          <w:szCs w:val="22"/>
        </w:rPr>
        <w:t>Cuadro de Cantidades de Energía y Precio, la</w:t>
      </w:r>
      <w:r w:rsidR="002A71B4" w:rsidRPr="0045074E">
        <w:rPr>
          <w:rFonts w:ascii="Arial" w:hAnsi="Arial" w:cs="Arial"/>
          <w:color w:val="000000"/>
          <w:sz w:val="22"/>
          <w:szCs w:val="22"/>
        </w:rPr>
        <w:t>s</w:t>
      </w:r>
      <w:r w:rsidRPr="0045074E">
        <w:rPr>
          <w:rFonts w:ascii="Arial" w:hAnsi="Arial" w:cs="Arial"/>
          <w:color w:val="000000"/>
          <w:sz w:val="22"/>
          <w:szCs w:val="22"/>
        </w:rPr>
        <w:t xml:space="preserve"> cantidad</w:t>
      </w:r>
      <w:r w:rsidR="002A71B4" w:rsidRPr="0045074E">
        <w:rPr>
          <w:rFonts w:ascii="Arial" w:hAnsi="Arial" w:cs="Arial"/>
          <w:color w:val="000000"/>
          <w:sz w:val="22"/>
          <w:szCs w:val="22"/>
        </w:rPr>
        <w:t>es</w:t>
      </w:r>
      <w:r w:rsidRPr="0045074E">
        <w:rPr>
          <w:rFonts w:ascii="Arial" w:hAnsi="Arial" w:cs="Arial"/>
          <w:color w:val="000000"/>
          <w:sz w:val="22"/>
          <w:szCs w:val="22"/>
        </w:rPr>
        <w:t xml:space="preserve"> ofertada</w:t>
      </w:r>
      <w:r w:rsidR="002A71B4" w:rsidRPr="0045074E">
        <w:rPr>
          <w:rFonts w:ascii="Arial" w:hAnsi="Arial" w:cs="Arial"/>
          <w:color w:val="000000"/>
          <w:sz w:val="22"/>
          <w:szCs w:val="22"/>
        </w:rPr>
        <w:t>s</w:t>
      </w:r>
      <w:r w:rsidRPr="0045074E">
        <w:rPr>
          <w:rFonts w:ascii="Arial" w:hAnsi="Arial" w:cs="Arial"/>
          <w:color w:val="000000"/>
          <w:sz w:val="22"/>
          <w:szCs w:val="22"/>
        </w:rPr>
        <w:t xml:space="preserve"> bajo la modalidad Pague lo Contratado - PC, hasta l</w:t>
      </w:r>
      <w:r w:rsidR="008251B6">
        <w:rPr>
          <w:rFonts w:ascii="Arial" w:hAnsi="Arial" w:cs="Arial"/>
          <w:color w:val="000000"/>
          <w:sz w:val="22"/>
          <w:szCs w:val="22"/>
        </w:rPr>
        <w:t>os topes establecidos en el mismo formato</w:t>
      </w:r>
      <w:r w:rsidRPr="0045074E">
        <w:rPr>
          <w:rFonts w:ascii="Arial" w:hAnsi="Arial" w:cs="Arial"/>
          <w:color w:val="000000"/>
          <w:sz w:val="22"/>
          <w:szCs w:val="22"/>
        </w:rPr>
        <w:t>.</w:t>
      </w:r>
    </w:p>
    <w:p w14:paraId="5946E86D" w14:textId="77777777" w:rsidR="008251B6" w:rsidRDefault="008251B6" w:rsidP="00C27E6C">
      <w:pPr>
        <w:rPr>
          <w:rFonts w:ascii="Arial" w:hAnsi="Arial" w:cs="Arial"/>
          <w:color w:val="000000"/>
          <w:sz w:val="22"/>
          <w:szCs w:val="22"/>
        </w:rPr>
      </w:pPr>
    </w:p>
    <w:p w14:paraId="104F933D" w14:textId="77777777" w:rsidR="008251B6" w:rsidRPr="0045074E" w:rsidRDefault="008251B6" w:rsidP="00C27E6C">
      <w:pPr>
        <w:rPr>
          <w:rFonts w:ascii="Arial" w:hAnsi="Arial" w:cs="Arial"/>
          <w:color w:val="000000"/>
          <w:sz w:val="22"/>
          <w:szCs w:val="22"/>
        </w:rPr>
      </w:pPr>
    </w:p>
    <w:p w14:paraId="57D04561" w14:textId="77777777" w:rsidR="00625DFB" w:rsidRPr="0045074E" w:rsidRDefault="00625DFB" w:rsidP="00C27E6C">
      <w:pPr>
        <w:pStyle w:val="Ttulo2"/>
        <w:rPr>
          <w:rFonts w:ascii="Arial" w:hAnsi="Arial" w:cs="Arial"/>
          <w:color w:val="000000"/>
          <w:sz w:val="22"/>
          <w:szCs w:val="22"/>
        </w:rPr>
      </w:pPr>
      <w:bookmarkStart w:id="78" w:name="_Toc2010023"/>
      <w:bookmarkStart w:id="79" w:name="_Toc366586548"/>
      <w:r w:rsidRPr="0045074E">
        <w:rPr>
          <w:rFonts w:ascii="Arial" w:hAnsi="Arial" w:cs="Arial"/>
          <w:color w:val="000000"/>
          <w:sz w:val="22"/>
          <w:szCs w:val="22"/>
        </w:rPr>
        <w:t>PRECIO COTIZADO OFERTA</w:t>
      </w:r>
      <w:bookmarkEnd w:id="78"/>
      <w:r w:rsidRPr="0045074E">
        <w:rPr>
          <w:rFonts w:ascii="Arial" w:hAnsi="Arial" w:cs="Arial"/>
          <w:color w:val="000000"/>
          <w:sz w:val="22"/>
          <w:szCs w:val="22"/>
        </w:rPr>
        <w:t xml:space="preserve"> </w:t>
      </w:r>
      <w:bookmarkEnd w:id="79"/>
    </w:p>
    <w:p w14:paraId="6C02793F" w14:textId="32F7CCA8"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Para las cantidades del Cuadro de Cantidades de Energía y Precio, los oferentes deberán cotizar para cada mes, el precio en pesos por Megavatio-hora ($/MWh) con dos cifras decimales, en forma de precio monomio fijo en pesos constantes de </w:t>
      </w:r>
      <w:r w:rsidR="008451DD" w:rsidRPr="0045074E">
        <w:rPr>
          <w:rFonts w:ascii="Arial" w:hAnsi="Arial" w:cs="Arial"/>
          <w:i/>
          <w:iCs/>
          <w:noProof/>
          <w:color w:val="000000"/>
          <w:sz w:val="22"/>
          <w:szCs w:val="22"/>
        </w:rPr>
        <w:fldChar w:fldCharType="begin"/>
      </w:r>
      <w:r w:rsidRPr="0045074E">
        <w:rPr>
          <w:rFonts w:ascii="Arial" w:hAnsi="Arial" w:cs="Arial"/>
          <w:i/>
          <w:iCs/>
          <w:noProof/>
          <w:color w:val="000000"/>
          <w:sz w:val="22"/>
          <w:szCs w:val="22"/>
        </w:rPr>
        <w:instrText xml:space="preserve"> MERGEFIELD COD58 </w:instrText>
      </w:r>
      <w:r w:rsidR="008451DD" w:rsidRPr="0045074E">
        <w:rPr>
          <w:rFonts w:ascii="Arial" w:hAnsi="Arial" w:cs="Arial"/>
          <w:i/>
          <w:iCs/>
          <w:noProof/>
          <w:color w:val="000000"/>
          <w:sz w:val="22"/>
          <w:szCs w:val="22"/>
        </w:rPr>
        <w:fldChar w:fldCharType="separate"/>
      </w:r>
      <w:r w:rsidR="00AF5301">
        <w:rPr>
          <w:rFonts w:ascii="Arial" w:hAnsi="Arial" w:cs="Arial"/>
          <w:i/>
          <w:iCs/>
          <w:noProof/>
          <w:color w:val="000000"/>
          <w:sz w:val="22"/>
          <w:szCs w:val="22"/>
        </w:rPr>
        <w:t>noviembre</w:t>
      </w:r>
      <w:r w:rsidR="00B638F6" w:rsidRPr="0045074E">
        <w:rPr>
          <w:rFonts w:ascii="Arial" w:hAnsi="Arial" w:cs="Arial"/>
          <w:i/>
          <w:iCs/>
          <w:noProof/>
          <w:color w:val="000000"/>
          <w:sz w:val="22"/>
          <w:szCs w:val="22"/>
        </w:rPr>
        <w:t xml:space="preserve"> de 20</w:t>
      </w:r>
      <w:r w:rsidR="008451DD" w:rsidRPr="0045074E">
        <w:rPr>
          <w:rFonts w:ascii="Arial" w:hAnsi="Arial" w:cs="Arial"/>
          <w:i/>
          <w:iCs/>
          <w:noProof/>
          <w:color w:val="000000"/>
          <w:sz w:val="22"/>
          <w:szCs w:val="22"/>
        </w:rPr>
        <w:fldChar w:fldCharType="end"/>
      </w:r>
      <w:r w:rsidR="00AF5301">
        <w:rPr>
          <w:rFonts w:ascii="Arial" w:hAnsi="Arial" w:cs="Arial"/>
          <w:i/>
          <w:iCs/>
          <w:noProof/>
          <w:color w:val="000000"/>
          <w:sz w:val="22"/>
          <w:szCs w:val="22"/>
        </w:rPr>
        <w:t>19</w:t>
      </w:r>
      <w:r w:rsidRPr="0045074E">
        <w:rPr>
          <w:rFonts w:ascii="Arial" w:hAnsi="Arial" w:cs="Arial"/>
          <w:color w:val="000000"/>
          <w:sz w:val="22"/>
          <w:szCs w:val="22"/>
        </w:rPr>
        <w:t>.</w:t>
      </w:r>
    </w:p>
    <w:p w14:paraId="35F24C04" w14:textId="77777777" w:rsidR="00F655E5" w:rsidRPr="0045074E" w:rsidRDefault="00F655E5" w:rsidP="00C27E6C">
      <w:pPr>
        <w:tabs>
          <w:tab w:val="left" w:pos="-1440"/>
          <w:tab w:val="left" w:pos="-720"/>
        </w:tabs>
        <w:rPr>
          <w:rFonts w:ascii="Arial" w:hAnsi="Arial" w:cs="Arial"/>
          <w:color w:val="000000"/>
          <w:sz w:val="22"/>
          <w:szCs w:val="22"/>
        </w:rPr>
      </w:pPr>
    </w:p>
    <w:p w14:paraId="2B5AFF1C"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Los precios cotizados deben corresponder a los sitios de entrega especificados en el numeral 1.12 de esta invitación a ofrecer.</w:t>
      </w:r>
    </w:p>
    <w:p w14:paraId="5CF99DDA" w14:textId="77777777" w:rsidR="00625DFB" w:rsidRPr="0045074E" w:rsidRDefault="00625DFB" w:rsidP="00C27E6C">
      <w:pPr>
        <w:tabs>
          <w:tab w:val="left" w:pos="-1440"/>
          <w:tab w:val="left" w:pos="-720"/>
        </w:tabs>
        <w:rPr>
          <w:rFonts w:ascii="Arial" w:hAnsi="Arial" w:cs="Arial"/>
          <w:color w:val="000000"/>
          <w:sz w:val="22"/>
          <w:szCs w:val="22"/>
        </w:rPr>
      </w:pPr>
    </w:p>
    <w:p w14:paraId="6F299560" w14:textId="77777777" w:rsidR="00535C79"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Si el oferente desea, en relación con los precios cotizados, ofrecer algún tipo de descuento en el valor de la energía a suministrar, debe indicarlo en la(s) oferta(s)</w:t>
      </w:r>
      <w:r w:rsidR="00615327" w:rsidRPr="0045074E">
        <w:rPr>
          <w:rFonts w:ascii="Arial" w:hAnsi="Arial" w:cs="Arial"/>
          <w:color w:val="000000"/>
          <w:sz w:val="22"/>
          <w:szCs w:val="22"/>
        </w:rPr>
        <w:t>.</w:t>
      </w:r>
    </w:p>
    <w:p w14:paraId="29547445" w14:textId="77777777" w:rsidR="00396726" w:rsidRPr="0045074E" w:rsidRDefault="00396726" w:rsidP="00C27E6C">
      <w:pPr>
        <w:tabs>
          <w:tab w:val="left" w:pos="-1440"/>
          <w:tab w:val="left" w:pos="-720"/>
        </w:tabs>
        <w:rPr>
          <w:rFonts w:ascii="Arial" w:hAnsi="Arial" w:cs="Arial"/>
          <w:color w:val="000000"/>
          <w:sz w:val="22"/>
          <w:szCs w:val="22"/>
        </w:rPr>
      </w:pPr>
    </w:p>
    <w:p w14:paraId="27FD403A" w14:textId="77777777" w:rsidR="003D0CF8" w:rsidRPr="00A1025D" w:rsidRDefault="003D0CF8" w:rsidP="003D0CF8">
      <w:pPr>
        <w:pStyle w:val="Ttulo1"/>
        <w:rPr>
          <w:rFonts w:ascii="Arial" w:hAnsi="Arial" w:cs="Arial"/>
          <w:sz w:val="22"/>
          <w:szCs w:val="22"/>
        </w:rPr>
      </w:pPr>
      <w:bookmarkStart w:id="80" w:name="_Toc194972610"/>
      <w:bookmarkStart w:id="81" w:name="_Toc2010024"/>
      <w:bookmarkStart w:id="82" w:name="_Toc366586549"/>
      <w:bookmarkStart w:id="83" w:name="_Toc478475142"/>
      <w:bookmarkEnd w:id="80"/>
      <w:r w:rsidRPr="00A1025D">
        <w:rPr>
          <w:rFonts w:ascii="Arial" w:hAnsi="Arial" w:cs="Arial"/>
          <w:sz w:val="22"/>
          <w:szCs w:val="22"/>
        </w:rPr>
        <w:t>DEMANDA Y COBERTURA DEL ALUMBRADO PÚBLICO DE LA CIUDAD DE BOGOTÁ D.C.</w:t>
      </w:r>
      <w:bookmarkEnd w:id="81"/>
    </w:p>
    <w:p w14:paraId="3995BDA6" w14:textId="790BAD5F" w:rsidR="003D0CF8" w:rsidRPr="00A1025D" w:rsidRDefault="003D0CF8" w:rsidP="003D0CF8">
      <w:pPr>
        <w:tabs>
          <w:tab w:val="num" w:pos="0"/>
        </w:tabs>
        <w:rPr>
          <w:rFonts w:ascii="Arial" w:hAnsi="Arial" w:cs="Arial"/>
          <w:sz w:val="22"/>
          <w:szCs w:val="22"/>
        </w:rPr>
      </w:pPr>
      <w:r w:rsidRPr="00A1025D">
        <w:rPr>
          <w:rFonts w:ascii="Arial" w:hAnsi="Arial" w:cs="Arial"/>
          <w:sz w:val="22"/>
          <w:szCs w:val="22"/>
        </w:rPr>
        <w:t xml:space="preserve">La demanda </w:t>
      </w:r>
      <w:ins w:id="84" w:author="Caicedo Forero, Angelica Maria, Enel Colombia" w:date="2019-12-27T10:32:00Z">
        <w:r w:rsidR="00157BCE">
          <w:rPr>
            <w:rFonts w:ascii="Arial" w:hAnsi="Arial" w:cs="Arial"/>
            <w:sz w:val="22"/>
            <w:szCs w:val="22"/>
          </w:rPr>
          <w:t xml:space="preserve">de </w:t>
        </w:r>
      </w:ins>
      <w:r w:rsidRPr="00A1025D">
        <w:rPr>
          <w:rFonts w:ascii="Arial" w:hAnsi="Arial" w:cs="Arial"/>
          <w:sz w:val="22"/>
          <w:szCs w:val="22"/>
        </w:rPr>
        <w:t>energía del alumbrado público se determina de acuerdo a lo establecido en el artículo 12 de la resolución CREG 123 de 2011.</w:t>
      </w:r>
    </w:p>
    <w:p w14:paraId="40995535" w14:textId="77777777" w:rsidR="003D0CF8" w:rsidRPr="00A1025D" w:rsidRDefault="003D0CF8" w:rsidP="003D0CF8">
      <w:pPr>
        <w:pStyle w:val="Ttulo2"/>
        <w:tabs>
          <w:tab w:val="clear" w:pos="0"/>
          <w:tab w:val="left" w:pos="142"/>
          <w:tab w:val="left" w:pos="284"/>
        </w:tabs>
        <w:ind w:left="426" w:hanging="284"/>
        <w:rPr>
          <w:rFonts w:ascii="Arial" w:hAnsi="Arial" w:cs="Arial"/>
          <w:sz w:val="22"/>
          <w:szCs w:val="22"/>
        </w:rPr>
      </w:pPr>
      <w:bookmarkStart w:id="85" w:name="_Toc2010025"/>
      <w:r w:rsidRPr="00A1025D">
        <w:rPr>
          <w:rFonts w:ascii="Arial" w:hAnsi="Arial" w:cs="Arial"/>
          <w:sz w:val="22"/>
          <w:szCs w:val="22"/>
        </w:rPr>
        <w:t>CURVAS DE CARGA</w:t>
      </w:r>
      <w:bookmarkEnd w:id="85"/>
      <w:r w:rsidRPr="00A1025D">
        <w:rPr>
          <w:rFonts w:ascii="Arial" w:hAnsi="Arial" w:cs="Arial"/>
          <w:sz w:val="22"/>
          <w:szCs w:val="22"/>
        </w:rPr>
        <w:t xml:space="preserve"> </w:t>
      </w:r>
    </w:p>
    <w:p w14:paraId="5566AC2B" w14:textId="77777777" w:rsidR="003D0CF8" w:rsidRPr="00A1025D" w:rsidRDefault="003D0CF8" w:rsidP="003D0CF8">
      <w:pPr>
        <w:rPr>
          <w:rFonts w:ascii="Arial" w:hAnsi="Arial" w:cs="Arial"/>
          <w:sz w:val="22"/>
          <w:szCs w:val="22"/>
        </w:rPr>
      </w:pPr>
      <w:r w:rsidRPr="00A1025D">
        <w:rPr>
          <w:rFonts w:ascii="Arial" w:hAnsi="Arial" w:cs="Arial"/>
          <w:sz w:val="22"/>
          <w:szCs w:val="22"/>
        </w:rPr>
        <w:t>El siguiente es el comportamiento característico de la curva de carga del Alumbrad</w:t>
      </w:r>
      <w:r>
        <w:rPr>
          <w:rFonts w:ascii="Arial" w:hAnsi="Arial" w:cs="Arial"/>
          <w:sz w:val="22"/>
          <w:szCs w:val="22"/>
        </w:rPr>
        <w:t xml:space="preserve">o Público del Distrito Capital </w:t>
      </w:r>
      <w:r w:rsidRPr="00A1025D">
        <w:rPr>
          <w:rFonts w:ascii="Arial" w:hAnsi="Arial" w:cs="Arial"/>
          <w:sz w:val="22"/>
          <w:szCs w:val="22"/>
        </w:rPr>
        <w:t>- DC para los días ordinarios, sábados y festivos.</w:t>
      </w:r>
    </w:p>
    <w:p w14:paraId="5EE7C642" w14:textId="77777777" w:rsidR="003D0CF8" w:rsidRDefault="003D0CF8" w:rsidP="003D0CF8">
      <w:pPr>
        <w:rPr>
          <w:szCs w:val="24"/>
        </w:rPr>
      </w:pPr>
    </w:p>
    <w:p w14:paraId="7CADCD9B" w14:textId="77777777" w:rsidR="003D0CF8" w:rsidRPr="0088340F" w:rsidRDefault="003D0CF8" w:rsidP="003D0CF8">
      <w:pPr>
        <w:rPr>
          <w:szCs w:val="24"/>
        </w:rPr>
      </w:pPr>
      <w:r w:rsidRPr="00C639B7">
        <w:rPr>
          <w:noProof/>
          <w:sz w:val="22"/>
          <w:szCs w:val="22"/>
          <w:lang w:val="es-CO" w:eastAsia="es-CO"/>
        </w:rPr>
        <w:drawing>
          <wp:anchor distT="0" distB="0" distL="114300" distR="114300" simplePos="0" relativeHeight="251659264" behindDoc="0" locked="0" layoutInCell="1" allowOverlap="1" wp14:anchorId="2D599888" wp14:editId="613D6BFA">
            <wp:simplePos x="0" y="0"/>
            <wp:positionH relativeFrom="column">
              <wp:posOffset>852032</wp:posOffset>
            </wp:positionH>
            <wp:positionV relativeFrom="paragraph">
              <wp:posOffset>80645</wp:posOffset>
            </wp:positionV>
            <wp:extent cx="3458817" cy="194540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65991" cy="194944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B5A846" w14:textId="77777777" w:rsidR="003D0CF8" w:rsidRPr="0088340F" w:rsidRDefault="003D0CF8" w:rsidP="003D0CF8">
      <w:pPr>
        <w:rPr>
          <w:szCs w:val="24"/>
        </w:rPr>
      </w:pPr>
    </w:p>
    <w:p w14:paraId="7E054DBB" w14:textId="77777777" w:rsidR="003D0CF8" w:rsidRPr="0088340F" w:rsidRDefault="003D0CF8" w:rsidP="003D0CF8">
      <w:pPr>
        <w:rPr>
          <w:szCs w:val="24"/>
        </w:rPr>
      </w:pPr>
    </w:p>
    <w:p w14:paraId="2C840A01" w14:textId="77777777" w:rsidR="003D0CF8" w:rsidRPr="0088340F" w:rsidRDefault="003D0CF8" w:rsidP="003D0CF8">
      <w:pPr>
        <w:rPr>
          <w:szCs w:val="24"/>
        </w:rPr>
      </w:pPr>
    </w:p>
    <w:p w14:paraId="608080A2" w14:textId="77777777" w:rsidR="003D0CF8" w:rsidRPr="0088340F" w:rsidRDefault="003D0CF8" w:rsidP="003D0CF8">
      <w:pPr>
        <w:rPr>
          <w:szCs w:val="24"/>
        </w:rPr>
      </w:pPr>
    </w:p>
    <w:p w14:paraId="3CD3B080" w14:textId="77777777" w:rsidR="003D0CF8" w:rsidRPr="0088340F" w:rsidRDefault="003D0CF8" w:rsidP="003D0CF8">
      <w:pPr>
        <w:rPr>
          <w:szCs w:val="24"/>
        </w:rPr>
      </w:pPr>
    </w:p>
    <w:p w14:paraId="2026FCB0" w14:textId="77777777" w:rsidR="003D0CF8" w:rsidRPr="0088340F" w:rsidRDefault="003D0CF8" w:rsidP="003D0CF8">
      <w:pPr>
        <w:rPr>
          <w:szCs w:val="24"/>
        </w:rPr>
      </w:pPr>
    </w:p>
    <w:p w14:paraId="12B8ABC8" w14:textId="77777777" w:rsidR="003D0CF8" w:rsidRPr="0088340F" w:rsidRDefault="003D0CF8" w:rsidP="003D0CF8">
      <w:pPr>
        <w:rPr>
          <w:szCs w:val="24"/>
        </w:rPr>
      </w:pPr>
    </w:p>
    <w:p w14:paraId="51A2C1D7" w14:textId="77777777" w:rsidR="003D0CF8" w:rsidRPr="0088340F" w:rsidRDefault="003D0CF8" w:rsidP="003D0CF8">
      <w:pPr>
        <w:rPr>
          <w:szCs w:val="24"/>
        </w:rPr>
      </w:pPr>
    </w:p>
    <w:p w14:paraId="6BF3390F" w14:textId="77777777" w:rsidR="003D0CF8" w:rsidRPr="0088340F" w:rsidRDefault="003D0CF8" w:rsidP="003D0CF8">
      <w:pPr>
        <w:rPr>
          <w:szCs w:val="24"/>
        </w:rPr>
      </w:pPr>
    </w:p>
    <w:p w14:paraId="6CE0DA20" w14:textId="77777777" w:rsidR="003D0CF8" w:rsidRPr="0088340F" w:rsidRDefault="003D0CF8" w:rsidP="003D0CF8">
      <w:pPr>
        <w:rPr>
          <w:szCs w:val="24"/>
        </w:rPr>
      </w:pPr>
    </w:p>
    <w:p w14:paraId="091CEA33" w14:textId="77777777" w:rsidR="003D0CF8" w:rsidRPr="0088340F" w:rsidRDefault="003D0CF8" w:rsidP="003D0CF8">
      <w:pPr>
        <w:rPr>
          <w:szCs w:val="24"/>
        </w:rPr>
      </w:pPr>
    </w:p>
    <w:p w14:paraId="355161A6" w14:textId="77777777" w:rsidR="003D0CF8" w:rsidRDefault="003D0CF8" w:rsidP="003D0CF8">
      <w:r w:rsidRPr="00AB5E95">
        <w:t xml:space="preserve">Gráfica </w:t>
      </w:r>
      <w:r w:rsidRPr="00AB5E95">
        <w:rPr>
          <w:noProof/>
        </w:rPr>
        <w:t>1.</w:t>
      </w:r>
      <w:r w:rsidRPr="00AB5E95">
        <w:t xml:space="preserve"> Curvas características de carga por tipo de día</w:t>
      </w:r>
    </w:p>
    <w:p w14:paraId="0E1BDCD9" w14:textId="77777777" w:rsidR="003D0CF8" w:rsidRDefault="003D0CF8" w:rsidP="003D0CF8"/>
    <w:p w14:paraId="5DF42581" w14:textId="77777777" w:rsidR="003D0CF8" w:rsidRPr="00CE052E" w:rsidRDefault="003D0CF8" w:rsidP="003D0CF8"/>
    <w:p w14:paraId="7A4FBA4C" w14:textId="77777777" w:rsidR="003D0CF8" w:rsidRPr="00A1025D" w:rsidRDefault="003D0CF8" w:rsidP="003D0CF8">
      <w:pPr>
        <w:rPr>
          <w:rFonts w:ascii="Arial" w:hAnsi="Arial" w:cs="Arial"/>
          <w:sz w:val="22"/>
          <w:szCs w:val="22"/>
        </w:rPr>
      </w:pPr>
      <w:r w:rsidRPr="00A1025D">
        <w:rPr>
          <w:rFonts w:ascii="Arial" w:hAnsi="Arial" w:cs="Arial"/>
          <w:sz w:val="22"/>
          <w:szCs w:val="22"/>
        </w:rPr>
        <w:t>La siguiente tabla presenta la energía asociada al alumbrado público del Distrito Capital:</w:t>
      </w:r>
    </w:p>
    <w:p w14:paraId="5FAB0026" w14:textId="77777777" w:rsidR="003D0CF8" w:rsidRPr="00A1025D" w:rsidRDefault="003D0CF8" w:rsidP="003D0CF8">
      <w:pPr>
        <w:rPr>
          <w:rFonts w:ascii="Arial" w:hAnsi="Arial" w:cs="Arial"/>
          <w:sz w:val="22"/>
          <w:szCs w:val="22"/>
        </w:rPr>
      </w:pPr>
    </w:p>
    <w:tbl>
      <w:tblPr>
        <w:tblW w:w="5503" w:type="dxa"/>
        <w:jc w:val="center"/>
        <w:tblBorders>
          <w:top w:val="single" w:sz="6" w:space="0" w:color="auto"/>
          <w:left w:val="single" w:sz="6" w:space="0" w:color="auto"/>
          <w:bottom w:val="single" w:sz="6" w:space="0" w:color="auto"/>
          <w:right w:val="single" w:sz="6" w:space="0" w:color="auto"/>
          <w:insideH w:val="dotted" w:sz="4" w:space="0" w:color="auto"/>
          <w:insideV w:val="single" w:sz="6" w:space="0" w:color="auto"/>
        </w:tblBorders>
        <w:tblLayout w:type="fixed"/>
        <w:tblCellMar>
          <w:left w:w="30" w:type="dxa"/>
          <w:right w:w="30" w:type="dxa"/>
        </w:tblCellMar>
        <w:tblLook w:val="0000" w:firstRow="0" w:lastRow="0" w:firstColumn="0" w:lastColumn="0" w:noHBand="0" w:noVBand="0"/>
      </w:tblPr>
      <w:tblGrid>
        <w:gridCol w:w="2761"/>
        <w:gridCol w:w="2742"/>
      </w:tblGrid>
      <w:tr w:rsidR="003D0CF8" w:rsidRPr="00A1025D" w14:paraId="12B211F9" w14:textId="77777777" w:rsidTr="003D0CF8">
        <w:trPr>
          <w:cantSplit/>
          <w:trHeight w:val="247"/>
          <w:jc w:val="center"/>
        </w:trPr>
        <w:tc>
          <w:tcPr>
            <w:tcW w:w="5503" w:type="dxa"/>
            <w:gridSpan w:val="2"/>
            <w:tcBorders>
              <w:top w:val="single" w:sz="6" w:space="0" w:color="auto"/>
            </w:tcBorders>
          </w:tcPr>
          <w:p w14:paraId="3E31AC76" w14:textId="77777777" w:rsidR="003D0CF8" w:rsidRPr="00A1025D" w:rsidRDefault="003D0CF8" w:rsidP="003D0CF8">
            <w:pPr>
              <w:autoSpaceDE w:val="0"/>
              <w:autoSpaceDN w:val="0"/>
              <w:adjustRightInd w:val="0"/>
              <w:jc w:val="center"/>
              <w:rPr>
                <w:rFonts w:ascii="Arial" w:hAnsi="Arial" w:cs="Arial"/>
                <w:b/>
                <w:bCs/>
                <w:snapToGrid/>
                <w:color w:val="000000"/>
                <w:sz w:val="22"/>
                <w:szCs w:val="22"/>
                <w:lang w:val="es-ES"/>
              </w:rPr>
            </w:pPr>
            <w:r w:rsidRPr="00A1025D">
              <w:rPr>
                <w:rFonts w:ascii="Arial" w:hAnsi="Arial" w:cs="Arial"/>
                <w:b/>
                <w:bCs/>
                <w:snapToGrid/>
                <w:color w:val="000000"/>
                <w:sz w:val="22"/>
                <w:szCs w:val="22"/>
                <w:lang w:val="es-ES"/>
              </w:rPr>
              <w:t>[MWh] de Referencia</w:t>
            </w:r>
          </w:p>
        </w:tc>
      </w:tr>
      <w:tr w:rsidR="003D0CF8" w:rsidRPr="00A1025D" w14:paraId="6C472F06" w14:textId="77777777" w:rsidTr="003D0CF8">
        <w:trPr>
          <w:cantSplit/>
          <w:trHeight w:val="247"/>
          <w:jc w:val="center"/>
        </w:trPr>
        <w:tc>
          <w:tcPr>
            <w:tcW w:w="2761" w:type="dxa"/>
            <w:tcBorders>
              <w:top w:val="single" w:sz="6" w:space="0" w:color="auto"/>
            </w:tcBorders>
          </w:tcPr>
          <w:p w14:paraId="54682E89" w14:textId="77777777" w:rsidR="003D0CF8" w:rsidRPr="00A1025D" w:rsidRDefault="003D0CF8" w:rsidP="003D0CF8">
            <w:pPr>
              <w:autoSpaceDE w:val="0"/>
              <w:autoSpaceDN w:val="0"/>
              <w:adjustRightInd w:val="0"/>
              <w:jc w:val="center"/>
              <w:rPr>
                <w:rFonts w:ascii="Arial" w:hAnsi="Arial" w:cs="Arial"/>
                <w:b/>
                <w:bCs/>
                <w:snapToGrid/>
                <w:color w:val="000000"/>
                <w:sz w:val="22"/>
                <w:szCs w:val="22"/>
                <w:lang w:val="es-ES"/>
              </w:rPr>
            </w:pPr>
            <w:r>
              <w:rPr>
                <w:rFonts w:ascii="Arial" w:hAnsi="Arial" w:cs="Arial"/>
                <w:b/>
                <w:bCs/>
                <w:snapToGrid/>
                <w:color w:val="000000"/>
                <w:sz w:val="22"/>
                <w:szCs w:val="22"/>
                <w:lang w:val="es-ES"/>
              </w:rPr>
              <w:t>2021</w:t>
            </w:r>
          </w:p>
        </w:tc>
        <w:tc>
          <w:tcPr>
            <w:tcW w:w="2742" w:type="dxa"/>
            <w:tcBorders>
              <w:top w:val="single" w:sz="6" w:space="0" w:color="auto"/>
            </w:tcBorders>
          </w:tcPr>
          <w:p w14:paraId="3BCE16A3" w14:textId="77777777" w:rsidR="003D0CF8" w:rsidRPr="00A1025D" w:rsidRDefault="003D0CF8" w:rsidP="003D0CF8">
            <w:pPr>
              <w:autoSpaceDE w:val="0"/>
              <w:autoSpaceDN w:val="0"/>
              <w:adjustRightInd w:val="0"/>
              <w:jc w:val="center"/>
              <w:rPr>
                <w:rFonts w:ascii="Arial" w:hAnsi="Arial" w:cs="Arial"/>
                <w:b/>
                <w:bCs/>
                <w:snapToGrid/>
                <w:color w:val="000000"/>
                <w:sz w:val="22"/>
                <w:szCs w:val="22"/>
                <w:lang w:val="es-ES"/>
              </w:rPr>
            </w:pPr>
            <w:r w:rsidRPr="00A1025D">
              <w:rPr>
                <w:rFonts w:ascii="Arial" w:hAnsi="Arial" w:cs="Arial"/>
                <w:b/>
                <w:bCs/>
                <w:snapToGrid/>
                <w:color w:val="000000"/>
                <w:sz w:val="22"/>
                <w:szCs w:val="22"/>
                <w:lang w:val="es-ES"/>
              </w:rPr>
              <w:t>202</w:t>
            </w:r>
            <w:r>
              <w:rPr>
                <w:rFonts w:ascii="Arial" w:hAnsi="Arial" w:cs="Arial"/>
                <w:b/>
                <w:bCs/>
                <w:snapToGrid/>
                <w:color w:val="000000"/>
                <w:sz w:val="22"/>
                <w:szCs w:val="22"/>
                <w:lang w:val="es-ES"/>
              </w:rPr>
              <w:t>2</w:t>
            </w:r>
          </w:p>
        </w:tc>
      </w:tr>
      <w:tr w:rsidR="003D0CF8" w:rsidRPr="00A1025D" w14:paraId="6A6A6943" w14:textId="77777777" w:rsidTr="003D0CF8">
        <w:trPr>
          <w:cantSplit/>
          <w:trHeight w:val="247"/>
          <w:jc w:val="center"/>
        </w:trPr>
        <w:tc>
          <w:tcPr>
            <w:tcW w:w="2761" w:type="dxa"/>
          </w:tcPr>
          <w:p w14:paraId="01E3E1C9" w14:textId="4A81EE57" w:rsidR="003D0CF8" w:rsidRPr="00A1025D" w:rsidRDefault="00AF5301" w:rsidP="00AF5301">
            <w:pPr>
              <w:autoSpaceDE w:val="0"/>
              <w:autoSpaceDN w:val="0"/>
              <w:adjustRightInd w:val="0"/>
              <w:jc w:val="center"/>
              <w:rPr>
                <w:rFonts w:ascii="Arial" w:hAnsi="Arial" w:cs="Arial"/>
                <w:snapToGrid/>
                <w:sz w:val="22"/>
                <w:szCs w:val="22"/>
                <w:lang w:val="es-ES"/>
              </w:rPr>
            </w:pPr>
            <w:r>
              <w:rPr>
                <w:rFonts w:ascii="Arial" w:hAnsi="Arial" w:cs="Arial"/>
                <w:snapToGrid/>
                <w:sz w:val="22"/>
                <w:szCs w:val="22"/>
                <w:lang w:val="es-ES"/>
              </w:rPr>
              <w:t>94,749</w:t>
            </w:r>
          </w:p>
        </w:tc>
        <w:tc>
          <w:tcPr>
            <w:tcW w:w="2742" w:type="dxa"/>
          </w:tcPr>
          <w:p w14:paraId="1E597F03" w14:textId="1E65B75A" w:rsidR="003D0CF8" w:rsidRPr="00A1025D" w:rsidRDefault="003D0CF8" w:rsidP="00AF5301">
            <w:pPr>
              <w:autoSpaceDE w:val="0"/>
              <w:autoSpaceDN w:val="0"/>
              <w:adjustRightInd w:val="0"/>
              <w:jc w:val="center"/>
              <w:rPr>
                <w:rFonts w:ascii="Arial" w:hAnsi="Arial" w:cs="Arial"/>
                <w:snapToGrid/>
                <w:sz w:val="22"/>
                <w:szCs w:val="22"/>
                <w:lang w:val="es-ES"/>
              </w:rPr>
            </w:pPr>
            <w:r>
              <w:rPr>
                <w:rFonts w:ascii="Arial" w:hAnsi="Arial" w:cs="Arial"/>
                <w:snapToGrid/>
                <w:sz w:val="22"/>
                <w:szCs w:val="22"/>
                <w:lang w:val="es-ES"/>
              </w:rPr>
              <w:t>1</w:t>
            </w:r>
            <w:r w:rsidR="00AF5301">
              <w:rPr>
                <w:rFonts w:ascii="Arial" w:hAnsi="Arial" w:cs="Arial"/>
                <w:snapToGrid/>
                <w:sz w:val="22"/>
                <w:szCs w:val="22"/>
                <w:lang w:val="es-ES"/>
              </w:rPr>
              <w:t>57,187</w:t>
            </w:r>
          </w:p>
        </w:tc>
      </w:tr>
    </w:tbl>
    <w:p w14:paraId="0F5511A6" w14:textId="77777777" w:rsidR="003D0CF8" w:rsidRPr="00A1025D" w:rsidRDefault="003D0CF8" w:rsidP="003D0CF8">
      <w:pPr>
        <w:jc w:val="center"/>
        <w:rPr>
          <w:rFonts w:ascii="Arial" w:hAnsi="Arial" w:cs="Arial"/>
        </w:rPr>
      </w:pPr>
      <w:r w:rsidRPr="00A1025D">
        <w:rPr>
          <w:rFonts w:ascii="Arial" w:hAnsi="Arial" w:cs="Arial"/>
        </w:rPr>
        <w:t xml:space="preserve">Tabla </w:t>
      </w:r>
      <w:r w:rsidRPr="00A1025D">
        <w:rPr>
          <w:rFonts w:ascii="Arial" w:hAnsi="Arial" w:cs="Arial"/>
          <w:noProof/>
        </w:rPr>
        <w:t>1.</w:t>
      </w:r>
      <w:r w:rsidRPr="00A1025D">
        <w:rPr>
          <w:rFonts w:ascii="Arial" w:hAnsi="Arial" w:cs="Arial"/>
        </w:rPr>
        <w:t xml:space="preserve">   Energía del AP del D.C. de referencia</w:t>
      </w:r>
    </w:p>
    <w:p w14:paraId="4D92CCC5" w14:textId="77777777" w:rsidR="00625DFB" w:rsidRPr="0045074E" w:rsidRDefault="00625DFB" w:rsidP="00C27E6C">
      <w:pPr>
        <w:pStyle w:val="Ttulo1"/>
        <w:rPr>
          <w:rFonts w:ascii="Arial" w:hAnsi="Arial" w:cs="Arial"/>
          <w:color w:val="000000"/>
          <w:sz w:val="22"/>
          <w:szCs w:val="22"/>
        </w:rPr>
      </w:pPr>
      <w:bookmarkStart w:id="86" w:name="_Toc2010026"/>
      <w:r w:rsidRPr="0045074E">
        <w:rPr>
          <w:rFonts w:ascii="Arial" w:hAnsi="Arial" w:cs="Arial"/>
          <w:color w:val="000000"/>
          <w:sz w:val="22"/>
          <w:szCs w:val="22"/>
        </w:rPr>
        <w:t>MODELO DE PRESENTACIÓN DE LA OFERTA MERCANTIL</w:t>
      </w:r>
      <w:bookmarkEnd w:id="82"/>
      <w:bookmarkEnd w:id="83"/>
      <w:bookmarkEnd w:id="86"/>
    </w:p>
    <w:p w14:paraId="13C675A4" w14:textId="77777777" w:rsidR="00625DFB" w:rsidRPr="0045074E" w:rsidRDefault="00625DFB" w:rsidP="00C27E6C">
      <w:pPr>
        <w:pStyle w:val="Ttulo2"/>
        <w:rPr>
          <w:rFonts w:ascii="Arial" w:hAnsi="Arial" w:cs="Arial"/>
          <w:color w:val="000000"/>
          <w:sz w:val="22"/>
          <w:szCs w:val="22"/>
        </w:rPr>
      </w:pPr>
      <w:bookmarkStart w:id="87" w:name="_Toc366586550"/>
      <w:bookmarkStart w:id="88" w:name="_Toc478475143"/>
      <w:bookmarkStart w:id="89" w:name="_Toc2010027"/>
      <w:r w:rsidRPr="0045074E">
        <w:rPr>
          <w:rFonts w:ascii="Arial" w:hAnsi="Arial" w:cs="Arial"/>
          <w:color w:val="000000"/>
          <w:sz w:val="22"/>
          <w:szCs w:val="22"/>
        </w:rPr>
        <w:t>ANEXO 1. OFERTA MERCANTIL</w:t>
      </w:r>
      <w:bookmarkEnd w:id="87"/>
      <w:bookmarkEnd w:id="88"/>
      <w:bookmarkEnd w:id="89"/>
    </w:p>
    <w:p w14:paraId="3F9BC069" w14:textId="77777777" w:rsidR="00625DFB" w:rsidRPr="0045074E" w:rsidRDefault="00625DFB" w:rsidP="00C27E6C">
      <w:pPr>
        <w:rPr>
          <w:rFonts w:ascii="Arial" w:hAnsi="Arial" w:cs="Arial"/>
          <w:noProof/>
          <w:color w:val="000000"/>
          <w:sz w:val="22"/>
          <w:szCs w:val="22"/>
        </w:rPr>
      </w:pPr>
    </w:p>
    <w:p w14:paraId="55315FF3" w14:textId="77777777" w:rsidR="00625DFB" w:rsidRPr="0045074E" w:rsidRDefault="00625DFB" w:rsidP="00C27E6C">
      <w:pPr>
        <w:rPr>
          <w:rFonts w:ascii="Arial" w:hAnsi="Arial" w:cs="Arial"/>
          <w:noProof/>
          <w:color w:val="000000"/>
          <w:sz w:val="22"/>
          <w:szCs w:val="22"/>
        </w:rPr>
      </w:pPr>
      <w:r w:rsidRPr="0045074E">
        <w:rPr>
          <w:rFonts w:ascii="Arial" w:hAnsi="Arial" w:cs="Arial"/>
          <w:noProof/>
          <w:color w:val="000000"/>
          <w:sz w:val="22"/>
          <w:szCs w:val="22"/>
        </w:rPr>
        <w:t xml:space="preserve">Bogotá, D.C., (fecha) </w:t>
      </w:r>
    </w:p>
    <w:p w14:paraId="623AC504" w14:textId="77777777" w:rsidR="00625DFB" w:rsidRPr="0045074E" w:rsidRDefault="00625DFB" w:rsidP="00C27E6C">
      <w:pPr>
        <w:rPr>
          <w:rFonts w:ascii="Arial" w:hAnsi="Arial" w:cs="Arial"/>
          <w:noProof/>
          <w:color w:val="000000"/>
          <w:sz w:val="22"/>
          <w:szCs w:val="22"/>
        </w:rPr>
      </w:pPr>
    </w:p>
    <w:p w14:paraId="03A51F32" w14:textId="77777777" w:rsidR="00625DFB" w:rsidRPr="0045074E" w:rsidRDefault="00625DFB" w:rsidP="00C27E6C">
      <w:pPr>
        <w:rPr>
          <w:rFonts w:ascii="Arial" w:hAnsi="Arial" w:cs="Arial"/>
          <w:noProof/>
          <w:color w:val="000000"/>
          <w:sz w:val="22"/>
          <w:szCs w:val="22"/>
        </w:rPr>
      </w:pPr>
      <w:r w:rsidRPr="0045074E">
        <w:rPr>
          <w:rFonts w:ascii="Arial" w:hAnsi="Arial" w:cs="Arial"/>
          <w:noProof/>
          <w:color w:val="000000"/>
          <w:sz w:val="22"/>
          <w:szCs w:val="22"/>
        </w:rPr>
        <w:t>Doctor</w:t>
      </w:r>
    </w:p>
    <w:p w14:paraId="70AA747D" w14:textId="77777777" w:rsidR="00105169" w:rsidRPr="0045074E" w:rsidRDefault="008451DD" w:rsidP="00C27E6C">
      <w:pPr>
        <w:tabs>
          <w:tab w:val="left" w:pos="3828"/>
        </w:tabs>
        <w:rPr>
          <w:rFonts w:ascii="Arial" w:hAnsi="Arial" w:cs="Arial"/>
          <w:b/>
          <w:bCs/>
          <w:caps/>
          <w:noProof/>
          <w:color w:val="000000"/>
          <w:sz w:val="22"/>
          <w:szCs w:val="22"/>
        </w:rPr>
      </w:pPr>
      <w:r w:rsidRPr="0045074E">
        <w:rPr>
          <w:rFonts w:ascii="Arial" w:hAnsi="Arial" w:cs="Arial"/>
          <w:b/>
          <w:bCs/>
          <w:caps/>
          <w:noProof/>
          <w:color w:val="000000"/>
          <w:sz w:val="22"/>
          <w:szCs w:val="22"/>
        </w:rPr>
        <w:fldChar w:fldCharType="begin"/>
      </w:r>
      <w:r w:rsidR="00105169" w:rsidRPr="0045074E">
        <w:rPr>
          <w:rFonts w:ascii="Arial" w:hAnsi="Arial" w:cs="Arial"/>
          <w:b/>
          <w:bCs/>
          <w:caps/>
          <w:noProof/>
          <w:color w:val="000000"/>
          <w:sz w:val="22"/>
          <w:szCs w:val="22"/>
        </w:rPr>
        <w:instrText xml:space="preserve"> MERGEFIELD COD30 </w:instrText>
      </w:r>
      <w:r w:rsidRPr="0045074E">
        <w:rPr>
          <w:rFonts w:ascii="Arial" w:hAnsi="Arial" w:cs="Arial"/>
          <w:b/>
          <w:bCs/>
          <w:caps/>
          <w:noProof/>
          <w:color w:val="000000"/>
          <w:sz w:val="22"/>
          <w:szCs w:val="22"/>
        </w:rPr>
        <w:fldChar w:fldCharType="separate"/>
      </w:r>
      <w:r w:rsidR="00B638F6" w:rsidRPr="0045074E">
        <w:rPr>
          <w:rFonts w:ascii="Arial" w:hAnsi="Arial" w:cs="Arial"/>
          <w:b/>
          <w:bCs/>
          <w:caps/>
          <w:noProof/>
          <w:color w:val="000000"/>
          <w:sz w:val="22"/>
          <w:szCs w:val="22"/>
        </w:rPr>
        <w:t>CARLOS MARIO RESTREPO MOLINA</w:t>
      </w:r>
      <w:r w:rsidRPr="0045074E">
        <w:rPr>
          <w:rFonts w:ascii="Arial" w:hAnsi="Arial" w:cs="Arial"/>
          <w:b/>
          <w:bCs/>
          <w:caps/>
          <w:noProof/>
          <w:color w:val="000000"/>
          <w:sz w:val="22"/>
          <w:szCs w:val="22"/>
        </w:rPr>
        <w:fldChar w:fldCharType="end"/>
      </w:r>
    </w:p>
    <w:p w14:paraId="5643C982" w14:textId="77777777" w:rsidR="00625DFB" w:rsidRPr="0045074E" w:rsidRDefault="0084758B" w:rsidP="00C27E6C">
      <w:pPr>
        <w:tabs>
          <w:tab w:val="left" w:pos="3828"/>
        </w:tabs>
        <w:rPr>
          <w:rFonts w:ascii="Arial" w:hAnsi="Arial" w:cs="Arial"/>
          <w:noProof/>
          <w:color w:val="000000"/>
          <w:sz w:val="22"/>
          <w:szCs w:val="22"/>
        </w:rPr>
      </w:pPr>
      <w:r w:rsidRPr="0045074E">
        <w:rPr>
          <w:rFonts w:ascii="Arial" w:hAnsi="Arial" w:cs="Arial"/>
          <w:noProof/>
          <w:color w:val="000000"/>
          <w:sz w:val="22"/>
          <w:szCs w:val="22"/>
        </w:rPr>
        <w:t xml:space="preserve">Primer Suplente del </w:t>
      </w:r>
      <w:r w:rsidR="00CD7E12" w:rsidRPr="0045074E">
        <w:rPr>
          <w:rFonts w:ascii="Arial" w:hAnsi="Arial" w:cs="Arial"/>
          <w:noProof/>
          <w:color w:val="000000"/>
          <w:sz w:val="22"/>
          <w:szCs w:val="22"/>
        </w:rPr>
        <w:t>Gerente</w:t>
      </w:r>
    </w:p>
    <w:p w14:paraId="019661DD" w14:textId="77777777" w:rsidR="00625DFB" w:rsidRPr="0045074E" w:rsidRDefault="00625DFB" w:rsidP="00C27E6C">
      <w:pPr>
        <w:rPr>
          <w:rFonts w:ascii="Arial" w:hAnsi="Arial" w:cs="Arial"/>
          <w:noProof/>
          <w:color w:val="000000"/>
          <w:sz w:val="22"/>
          <w:szCs w:val="22"/>
        </w:rPr>
      </w:pPr>
      <w:r w:rsidRPr="0045074E">
        <w:rPr>
          <w:rFonts w:ascii="Arial" w:hAnsi="Arial" w:cs="Arial"/>
          <w:noProof/>
          <w:color w:val="000000"/>
          <w:sz w:val="22"/>
          <w:szCs w:val="22"/>
        </w:rPr>
        <w:t>CODENSA S.A. ESP</w:t>
      </w:r>
    </w:p>
    <w:p w14:paraId="01350267" w14:textId="77777777" w:rsidR="00625DFB" w:rsidRPr="0045074E" w:rsidRDefault="00625DFB" w:rsidP="00C27E6C">
      <w:pPr>
        <w:rPr>
          <w:rFonts w:ascii="Arial" w:hAnsi="Arial" w:cs="Arial"/>
          <w:noProof/>
          <w:color w:val="000000"/>
          <w:sz w:val="22"/>
          <w:szCs w:val="22"/>
        </w:rPr>
      </w:pPr>
      <w:r w:rsidRPr="0045074E">
        <w:rPr>
          <w:rFonts w:ascii="Arial" w:hAnsi="Arial" w:cs="Arial"/>
          <w:noProof/>
          <w:color w:val="000000"/>
          <w:sz w:val="22"/>
          <w:szCs w:val="22"/>
        </w:rPr>
        <w:t xml:space="preserve">Carrera </w:t>
      </w:r>
      <w:smartTag w:uri="urn:schemas-microsoft-com:office:smarttags" w:element="metricconverter">
        <w:smartTagPr>
          <w:attr w:name="ProductID" w:val="13 A"/>
        </w:smartTagPr>
        <w:r w:rsidRPr="0045074E">
          <w:rPr>
            <w:rFonts w:ascii="Arial" w:hAnsi="Arial" w:cs="Arial"/>
            <w:noProof/>
            <w:color w:val="000000"/>
            <w:sz w:val="22"/>
            <w:szCs w:val="22"/>
          </w:rPr>
          <w:t>13 A</w:t>
        </w:r>
      </w:smartTag>
      <w:r w:rsidRPr="0045074E">
        <w:rPr>
          <w:rFonts w:ascii="Arial" w:hAnsi="Arial" w:cs="Arial"/>
          <w:noProof/>
          <w:color w:val="000000"/>
          <w:sz w:val="22"/>
          <w:szCs w:val="22"/>
        </w:rPr>
        <w:t xml:space="preserve"> No. 93 – 66</w:t>
      </w:r>
    </w:p>
    <w:p w14:paraId="69A9D5D9" w14:textId="77777777" w:rsidR="00625DFB" w:rsidRPr="0045074E" w:rsidRDefault="00625DFB" w:rsidP="00C27E6C">
      <w:pPr>
        <w:rPr>
          <w:rFonts w:ascii="Arial" w:hAnsi="Arial" w:cs="Arial"/>
          <w:noProof/>
          <w:color w:val="000000"/>
          <w:sz w:val="22"/>
          <w:szCs w:val="22"/>
        </w:rPr>
      </w:pPr>
      <w:r w:rsidRPr="0045074E">
        <w:rPr>
          <w:rFonts w:ascii="Arial" w:hAnsi="Arial" w:cs="Arial"/>
          <w:noProof/>
          <w:color w:val="000000"/>
          <w:sz w:val="22"/>
          <w:szCs w:val="22"/>
        </w:rPr>
        <w:t>Urna No. 0</w:t>
      </w:r>
      <w:r w:rsidR="008451DD" w:rsidRPr="0045074E">
        <w:rPr>
          <w:rFonts w:ascii="Arial" w:hAnsi="Arial" w:cs="Arial"/>
          <w:noProof/>
          <w:color w:val="000000"/>
          <w:sz w:val="22"/>
          <w:szCs w:val="22"/>
        </w:rPr>
        <w:fldChar w:fldCharType="begin"/>
      </w:r>
      <w:r w:rsidR="001C17F4" w:rsidRPr="0045074E">
        <w:rPr>
          <w:rFonts w:ascii="Arial" w:hAnsi="Arial" w:cs="Arial"/>
          <w:noProof/>
          <w:color w:val="000000"/>
          <w:sz w:val="22"/>
          <w:szCs w:val="22"/>
        </w:rPr>
        <w:instrText xml:space="preserve"> MERGEFIELD COD17 </w:instrText>
      </w:r>
      <w:r w:rsidR="008451DD" w:rsidRPr="0045074E">
        <w:rPr>
          <w:rFonts w:ascii="Arial" w:hAnsi="Arial" w:cs="Arial"/>
          <w:noProof/>
          <w:color w:val="000000"/>
          <w:sz w:val="22"/>
          <w:szCs w:val="22"/>
        </w:rPr>
        <w:fldChar w:fldCharType="separate"/>
      </w:r>
      <w:r w:rsidR="00B638F6" w:rsidRPr="0045074E">
        <w:rPr>
          <w:rFonts w:ascii="Arial" w:hAnsi="Arial" w:cs="Arial"/>
          <w:noProof/>
          <w:color w:val="000000"/>
          <w:sz w:val="22"/>
          <w:szCs w:val="22"/>
        </w:rPr>
        <w:t>1</w:t>
      </w:r>
      <w:r w:rsidR="008451DD" w:rsidRPr="0045074E">
        <w:rPr>
          <w:rFonts w:ascii="Arial" w:hAnsi="Arial" w:cs="Arial"/>
          <w:noProof/>
          <w:color w:val="000000"/>
          <w:sz w:val="22"/>
          <w:szCs w:val="22"/>
        </w:rPr>
        <w:fldChar w:fldCharType="end"/>
      </w:r>
      <w:r w:rsidRPr="0045074E">
        <w:rPr>
          <w:rFonts w:ascii="Arial" w:hAnsi="Arial" w:cs="Arial"/>
          <w:noProof/>
          <w:color w:val="000000"/>
          <w:sz w:val="22"/>
          <w:szCs w:val="22"/>
        </w:rPr>
        <w:t xml:space="preserve">, Piso 4. </w:t>
      </w:r>
    </w:p>
    <w:p w14:paraId="337DE685" w14:textId="77777777" w:rsidR="00625DFB" w:rsidRPr="0045074E" w:rsidRDefault="00625DFB" w:rsidP="00C27E6C">
      <w:pPr>
        <w:rPr>
          <w:rFonts w:ascii="Arial" w:hAnsi="Arial" w:cs="Arial"/>
          <w:noProof/>
          <w:color w:val="000000"/>
          <w:sz w:val="22"/>
          <w:szCs w:val="22"/>
        </w:rPr>
      </w:pPr>
      <w:r w:rsidRPr="0045074E">
        <w:rPr>
          <w:rFonts w:ascii="Arial" w:hAnsi="Arial" w:cs="Arial"/>
          <w:noProof/>
          <w:color w:val="000000"/>
          <w:sz w:val="22"/>
          <w:szCs w:val="22"/>
        </w:rPr>
        <w:t xml:space="preserve">Ciudad </w:t>
      </w:r>
    </w:p>
    <w:p w14:paraId="00015124" w14:textId="77777777" w:rsidR="00625DFB" w:rsidRPr="0045074E" w:rsidRDefault="00625DFB" w:rsidP="00C27E6C">
      <w:pPr>
        <w:rPr>
          <w:rFonts w:ascii="Arial" w:hAnsi="Arial" w:cs="Arial"/>
          <w:noProof/>
          <w:color w:val="000000"/>
          <w:sz w:val="22"/>
          <w:szCs w:val="22"/>
        </w:rPr>
      </w:pPr>
    </w:p>
    <w:p w14:paraId="4D9276DE" w14:textId="77777777" w:rsidR="00625DFB" w:rsidRPr="0045074E" w:rsidRDefault="00625DFB" w:rsidP="00C27E6C">
      <w:pPr>
        <w:rPr>
          <w:rFonts w:ascii="Arial" w:hAnsi="Arial" w:cs="Arial"/>
          <w:noProof/>
          <w:color w:val="000000"/>
          <w:sz w:val="22"/>
          <w:szCs w:val="22"/>
        </w:rPr>
      </w:pPr>
    </w:p>
    <w:tbl>
      <w:tblPr>
        <w:tblW w:w="5000" w:type="pct"/>
        <w:tblCellMar>
          <w:left w:w="70" w:type="dxa"/>
          <w:right w:w="70" w:type="dxa"/>
        </w:tblCellMar>
        <w:tblLook w:val="0000" w:firstRow="0" w:lastRow="0" w:firstColumn="0" w:lastColumn="0" w:noHBand="0" w:noVBand="0"/>
      </w:tblPr>
      <w:tblGrid>
        <w:gridCol w:w="849"/>
        <w:gridCol w:w="7991"/>
      </w:tblGrid>
      <w:tr w:rsidR="00625DFB" w:rsidRPr="0045074E" w14:paraId="0A1127B6" w14:textId="77777777">
        <w:tc>
          <w:tcPr>
            <w:tcW w:w="480" w:type="pct"/>
          </w:tcPr>
          <w:p w14:paraId="06E7039C" w14:textId="77777777" w:rsidR="00625DFB" w:rsidRPr="0045074E" w:rsidRDefault="00625DFB" w:rsidP="00C27E6C">
            <w:pPr>
              <w:rPr>
                <w:rFonts w:ascii="Arial" w:hAnsi="Arial" w:cs="Arial"/>
                <w:noProof/>
                <w:color w:val="000000"/>
                <w:sz w:val="22"/>
                <w:szCs w:val="22"/>
              </w:rPr>
            </w:pPr>
            <w:r w:rsidRPr="0045074E">
              <w:rPr>
                <w:rFonts w:ascii="Arial" w:hAnsi="Arial" w:cs="Arial"/>
                <w:noProof/>
                <w:color w:val="000000"/>
                <w:sz w:val="22"/>
                <w:szCs w:val="22"/>
              </w:rPr>
              <w:t xml:space="preserve">Ref. </w:t>
            </w:r>
          </w:p>
        </w:tc>
        <w:tc>
          <w:tcPr>
            <w:tcW w:w="4520" w:type="pct"/>
          </w:tcPr>
          <w:p w14:paraId="67823AA8" w14:textId="3196E930" w:rsidR="00B35C3D" w:rsidRPr="0045074E" w:rsidRDefault="00625DFB" w:rsidP="00CD2850">
            <w:pPr>
              <w:pStyle w:val="Encabezado"/>
              <w:tabs>
                <w:tab w:val="clear" w:pos="4419"/>
                <w:tab w:val="clear" w:pos="8838"/>
              </w:tabs>
              <w:rPr>
                <w:rFonts w:ascii="Arial" w:hAnsi="Arial" w:cs="Arial"/>
                <w:noProof/>
                <w:color w:val="000000"/>
                <w:sz w:val="22"/>
                <w:szCs w:val="22"/>
              </w:rPr>
            </w:pPr>
            <w:r w:rsidRPr="0045074E">
              <w:rPr>
                <w:rFonts w:ascii="Arial" w:hAnsi="Arial" w:cs="Arial"/>
                <w:noProof/>
                <w:color w:val="000000"/>
                <w:sz w:val="22"/>
                <w:szCs w:val="22"/>
              </w:rPr>
              <w:t xml:space="preserve">Oferta Mercantil de Suministro de Energia, según INVITACIÓN </w:t>
            </w:r>
            <w:r w:rsidR="009A56B3" w:rsidRPr="0045074E">
              <w:rPr>
                <w:rFonts w:ascii="Arial" w:hAnsi="Arial" w:cs="Arial"/>
                <w:noProof/>
                <w:color w:val="000000"/>
                <w:sz w:val="22"/>
                <w:szCs w:val="22"/>
              </w:rPr>
              <w:t>G</w:t>
            </w:r>
            <w:r w:rsidR="004B57B7" w:rsidRPr="0045074E">
              <w:rPr>
                <w:rFonts w:ascii="Arial" w:hAnsi="Arial" w:cs="Arial"/>
                <w:noProof/>
                <w:color w:val="000000"/>
                <w:sz w:val="22"/>
                <w:szCs w:val="22"/>
              </w:rPr>
              <w:t>M</w:t>
            </w:r>
            <w:r w:rsidR="009A56B3" w:rsidRPr="0045074E">
              <w:rPr>
                <w:rFonts w:ascii="Arial" w:hAnsi="Arial" w:cs="Arial"/>
                <w:noProof/>
                <w:color w:val="000000"/>
                <w:sz w:val="22"/>
                <w:szCs w:val="22"/>
              </w:rPr>
              <w:t>-1</w:t>
            </w:r>
            <w:r w:rsidR="00C2070D" w:rsidRPr="0045074E">
              <w:rPr>
                <w:rFonts w:ascii="Arial" w:hAnsi="Arial" w:cs="Arial"/>
                <w:noProof/>
                <w:color w:val="000000"/>
                <w:sz w:val="22"/>
                <w:szCs w:val="22"/>
              </w:rPr>
              <w:t>9</w:t>
            </w:r>
            <w:r w:rsidR="009A56B3" w:rsidRPr="0045074E">
              <w:rPr>
                <w:rFonts w:ascii="Arial" w:hAnsi="Arial" w:cs="Arial"/>
                <w:noProof/>
                <w:color w:val="000000"/>
                <w:sz w:val="22"/>
                <w:szCs w:val="22"/>
              </w:rPr>
              <w:t>-00</w:t>
            </w:r>
            <w:r w:rsidR="00B35C3D">
              <w:rPr>
                <w:rFonts w:ascii="Arial" w:hAnsi="Arial" w:cs="Arial"/>
                <w:noProof/>
                <w:color w:val="000000"/>
                <w:sz w:val="22"/>
                <w:szCs w:val="22"/>
              </w:rPr>
              <w:t>5</w:t>
            </w:r>
          </w:p>
        </w:tc>
      </w:tr>
    </w:tbl>
    <w:p w14:paraId="4F2D1B14" w14:textId="77777777" w:rsidR="00625DFB" w:rsidRPr="0045074E" w:rsidRDefault="00625DFB" w:rsidP="00C27E6C">
      <w:pPr>
        <w:rPr>
          <w:rFonts w:ascii="Arial" w:hAnsi="Arial" w:cs="Arial"/>
          <w:noProof/>
          <w:color w:val="000000"/>
          <w:sz w:val="22"/>
          <w:szCs w:val="22"/>
        </w:rPr>
      </w:pPr>
      <w:r w:rsidRPr="0045074E">
        <w:rPr>
          <w:rFonts w:ascii="Arial" w:hAnsi="Arial" w:cs="Arial"/>
          <w:noProof/>
          <w:color w:val="000000"/>
          <w:sz w:val="22"/>
          <w:szCs w:val="22"/>
        </w:rPr>
        <w:t xml:space="preserve">Apreciado </w:t>
      </w:r>
      <w:r w:rsidR="00E7784C" w:rsidRPr="0045074E">
        <w:rPr>
          <w:rFonts w:ascii="Arial" w:hAnsi="Arial" w:cs="Arial"/>
          <w:noProof/>
          <w:color w:val="000000"/>
          <w:sz w:val="22"/>
          <w:szCs w:val="22"/>
        </w:rPr>
        <w:t>docto</w:t>
      </w:r>
      <w:r w:rsidRPr="0045074E">
        <w:rPr>
          <w:rFonts w:ascii="Arial" w:hAnsi="Arial" w:cs="Arial"/>
          <w:noProof/>
          <w:color w:val="000000"/>
          <w:sz w:val="22"/>
          <w:szCs w:val="22"/>
        </w:rPr>
        <w:t>r:</w:t>
      </w:r>
    </w:p>
    <w:p w14:paraId="10749D51" w14:textId="77777777" w:rsidR="00625DFB" w:rsidRPr="0045074E" w:rsidRDefault="00625DFB" w:rsidP="00C27E6C">
      <w:pPr>
        <w:rPr>
          <w:rFonts w:ascii="Arial" w:hAnsi="Arial" w:cs="Arial"/>
          <w:noProof/>
          <w:color w:val="000000"/>
          <w:sz w:val="22"/>
          <w:szCs w:val="22"/>
        </w:rPr>
      </w:pPr>
    </w:p>
    <w:p w14:paraId="64C3F81A" w14:textId="169803E6" w:rsidR="00625DFB" w:rsidRPr="0045074E" w:rsidRDefault="00E27725" w:rsidP="00C27E6C">
      <w:pPr>
        <w:rPr>
          <w:rFonts w:ascii="Arial" w:hAnsi="Arial" w:cs="Arial"/>
          <w:noProof/>
          <w:color w:val="000000"/>
          <w:sz w:val="22"/>
          <w:szCs w:val="22"/>
        </w:rPr>
      </w:pPr>
      <w:r>
        <w:rPr>
          <w:rFonts w:ascii="Arial" w:hAnsi="Arial" w:cs="Arial"/>
          <w:i/>
          <w:iCs/>
          <w:noProof/>
          <w:color w:val="000000"/>
          <w:sz w:val="22"/>
          <w:szCs w:val="22"/>
        </w:rPr>
        <w:t>XXXXX (</w:t>
      </w:r>
      <w:r w:rsidR="008451DD" w:rsidRPr="00775BA1">
        <w:rPr>
          <w:rFonts w:ascii="Arial" w:hAnsi="Arial" w:cs="Arial"/>
          <w:i/>
          <w:iCs/>
          <w:noProof/>
          <w:color w:val="000000"/>
          <w:sz w:val="22"/>
          <w:szCs w:val="22"/>
        </w:rPr>
        <w:fldChar w:fldCharType="begin"/>
      </w:r>
      <w:r w:rsidR="00625DFB" w:rsidRPr="00775BA1">
        <w:rPr>
          <w:rFonts w:ascii="Arial" w:hAnsi="Arial" w:cs="Arial"/>
          <w:i/>
          <w:iCs/>
          <w:noProof/>
          <w:color w:val="000000"/>
          <w:sz w:val="22"/>
          <w:szCs w:val="22"/>
        </w:rPr>
        <w:instrText xml:space="preserve"> MERGEFIELD COD02 </w:instrText>
      </w:r>
      <w:r w:rsidR="008451DD" w:rsidRPr="00775BA1">
        <w:rPr>
          <w:rFonts w:ascii="Arial" w:hAnsi="Arial" w:cs="Arial"/>
          <w:i/>
          <w:iCs/>
          <w:noProof/>
          <w:color w:val="000000"/>
          <w:sz w:val="22"/>
          <w:szCs w:val="22"/>
        </w:rPr>
        <w:fldChar w:fldCharType="separate"/>
      </w:r>
      <w:r w:rsidR="00B638F6" w:rsidRPr="00775BA1">
        <w:rPr>
          <w:rFonts w:ascii="Arial" w:hAnsi="Arial" w:cs="Arial"/>
          <w:i/>
          <w:iCs/>
          <w:noProof/>
          <w:color w:val="000000"/>
          <w:sz w:val="22"/>
          <w:szCs w:val="22"/>
        </w:rPr>
        <w:t>EMPRESA OFERENTE S.A. ESP</w:t>
      </w:r>
      <w:r w:rsidR="008451DD" w:rsidRPr="00775BA1">
        <w:rPr>
          <w:rFonts w:ascii="Arial" w:hAnsi="Arial" w:cs="Arial"/>
          <w:i/>
          <w:iCs/>
          <w:noProof/>
          <w:color w:val="000000"/>
          <w:sz w:val="22"/>
          <w:szCs w:val="22"/>
        </w:rPr>
        <w:fldChar w:fldCharType="end"/>
      </w:r>
      <w:r>
        <w:rPr>
          <w:rFonts w:ascii="Arial" w:hAnsi="Arial" w:cs="Arial"/>
          <w:i/>
          <w:iCs/>
          <w:noProof/>
          <w:color w:val="000000"/>
          <w:sz w:val="22"/>
          <w:szCs w:val="22"/>
        </w:rPr>
        <w:t>)</w:t>
      </w:r>
      <w:r w:rsidR="00625DFB" w:rsidRPr="0045074E">
        <w:rPr>
          <w:rFonts w:ascii="Arial" w:hAnsi="Arial" w:cs="Arial"/>
          <w:noProof/>
          <w:color w:val="000000"/>
          <w:sz w:val="22"/>
          <w:szCs w:val="22"/>
        </w:rPr>
        <w:t xml:space="preserve"> con NIT. </w:t>
      </w:r>
      <w:r>
        <w:rPr>
          <w:rFonts w:ascii="Arial" w:hAnsi="Arial" w:cs="Arial"/>
          <w:noProof/>
          <w:color w:val="000000"/>
          <w:sz w:val="22"/>
          <w:szCs w:val="22"/>
        </w:rPr>
        <w:t>XXXX (</w:t>
      </w:r>
      <w:r w:rsidR="008451DD" w:rsidRPr="00775BA1">
        <w:rPr>
          <w:rFonts w:ascii="Arial" w:hAnsi="Arial" w:cs="Arial"/>
          <w:i/>
          <w:iCs/>
          <w:noProof/>
          <w:color w:val="000000"/>
          <w:sz w:val="22"/>
          <w:szCs w:val="22"/>
        </w:rPr>
        <w:fldChar w:fldCharType="begin"/>
      </w:r>
      <w:r w:rsidR="00625DFB" w:rsidRPr="00775BA1">
        <w:rPr>
          <w:rFonts w:ascii="Arial" w:hAnsi="Arial" w:cs="Arial"/>
          <w:i/>
          <w:iCs/>
          <w:noProof/>
          <w:color w:val="000000"/>
          <w:sz w:val="22"/>
          <w:szCs w:val="22"/>
        </w:rPr>
        <w:instrText xml:space="preserve"> MERGEFIELD COD01 </w:instrText>
      </w:r>
      <w:r w:rsidR="008451DD" w:rsidRPr="00775BA1">
        <w:rPr>
          <w:rFonts w:ascii="Arial" w:hAnsi="Arial" w:cs="Arial"/>
          <w:i/>
          <w:iCs/>
          <w:noProof/>
          <w:color w:val="000000"/>
          <w:sz w:val="22"/>
          <w:szCs w:val="22"/>
        </w:rPr>
        <w:fldChar w:fldCharType="separate"/>
      </w:r>
      <w:r w:rsidR="00B638F6" w:rsidRPr="00775BA1">
        <w:rPr>
          <w:rFonts w:ascii="Arial" w:hAnsi="Arial" w:cs="Arial"/>
          <w:i/>
          <w:iCs/>
          <w:noProof/>
          <w:color w:val="000000"/>
          <w:sz w:val="22"/>
          <w:szCs w:val="22"/>
        </w:rPr>
        <w:t>Número Nit</w:t>
      </w:r>
      <w:r w:rsidR="008451DD" w:rsidRPr="00775BA1">
        <w:rPr>
          <w:rFonts w:ascii="Arial" w:hAnsi="Arial" w:cs="Arial"/>
          <w:i/>
          <w:iCs/>
          <w:noProof/>
          <w:color w:val="000000"/>
          <w:sz w:val="22"/>
          <w:szCs w:val="22"/>
        </w:rPr>
        <w:fldChar w:fldCharType="end"/>
      </w:r>
      <w:r>
        <w:rPr>
          <w:rFonts w:ascii="Arial" w:hAnsi="Arial" w:cs="Arial"/>
          <w:i/>
          <w:iCs/>
          <w:noProof/>
          <w:color w:val="000000"/>
          <w:sz w:val="22"/>
          <w:szCs w:val="22"/>
        </w:rPr>
        <w:t>)</w:t>
      </w:r>
      <w:r w:rsidR="00625DFB" w:rsidRPr="00775BA1">
        <w:rPr>
          <w:rFonts w:ascii="Arial" w:hAnsi="Arial" w:cs="Arial"/>
          <w:noProof/>
          <w:color w:val="000000"/>
          <w:sz w:val="22"/>
          <w:szCs w:val="22"/>
        </w:rPr>
        <w:t xml:space="preserve">, domiciliada en </w:t>
      </w:r>
      <w:r>
        <w:rPr>
          <w:rFonts w:ascii="Arial" w:hAnsi="Arial" w:cs="Arial"/>
          <w:noProof/>
          <w:color w:val="000000"/>
          <w:sz w:val="22"/>
          <w:szCs w:val="22"/>
        </w:rPr>
        <w:t>XXXXX (</w:t>
      </w:r>
      <w:r w:rsidR="008451DD" w:rsidRPr="00775BA1">
        <w:rPr>
          <w:rFonts w:ascii="Arial" w:hAnsi="Arial" w:cs="Arial"/>
          <w:i/>
          <w:iCs/>
          <w:noProof/>
          <w:color w:val="000000"/>
          <w:sz w:val="22"/>
          <w:szCs w:val="22"/>
        </w:rPr>
        <w:fldChar w:fldCharType="begin"/>
      </w:r>
      <w:r w:rsidR="00625DFB" w:rsidRPr="00775BA1">
        <w:rPr>
          <w:rFonts w:ascii="Arial" w:hAnsi="Arial" w:cs="Arial"/>
          <w:i/>
          <w:iCs/>
          <w:noProof/>
          <w:color w:val="000000"/>
          <w:sz w:val="22"/>
          <w:szCs w:val="22"/>
        </w:rPr>
        <w:instrText xml:space="preserve"> MERGEFIELD COD43 </w:instrText>
      </w:r>
      <w:r w:rsidR="008451DD" w:rsidRPr="00775BA1">
        <w:rPr>
          <w:rFonts w:ascii="Arial" w:hAnsi="Arial" w:cs="Arial"/>
          <w:i/>
          <w:iCs/>
          <w:noProof/>
          <w:color w:val="000000"/>
          <w:sz w:val="22"/>
          <w:szCs w:val="22"/>
        </w:rPr>
        <w:fldChar w:fldCharType="separate"/>
      </w:r>
      <w:r w:rsidR="00B638F6" w:rsidRPr="00775BA1">
        <w:rPr>
          <w:rFonts w:ascii="Arial" w:hAnsi="Arial" w:cs="Arial"/>
          <w:i/>
          <w:iCs/>
          <w:noProof/>
          <w:color w:val="000000"/>
          <w:sz w:val="22"/>
          <w:szCs w:val="22"/>
        </w:rPr>
        <w:t>LUGAR 3</w:t>
      </w:r>
      <w:r w:rsidR="008451DD" w:rsidRPr="00775BA1">
        <w:rPr>
          <w:rFonts w:ascii="Arial" w:hAnsi="Arial" w:cs="Arial"/>
          <w:i/>
          <w:iCs/>
          <w:noProof/>
          <w:color w:val="000000"/>
          <w:sz w:val="22"/>
          <w:szCs w:val="22"/>
        </w:rPr>
        <w:fldChar w:fldCharType="end"/>
      </w:r>
      <w:r>
        <w:rPr>
          <w:rFonts w:ascii="Arial" w:hAnsi="Arial" w:cs="Arial"/>
          <w:i/>
          <w:iCs/>
          <w:noProof/>
          <w:color w:val="000000"/>
          <w:sz w:val="22"/>
          <w:szCs w:val="22"/>
        </w:rPr>
        <w:t>)</w:t>
      </w:r>
      <w:r w:rsidR="00625DFB" w:rsidRPr="00775BA1">
        <w:rPr>
          <w:rFonts w:ascii="Arial" w:hAnsi="Arial" w:cs="Arial"/>
          <w:noProof/>
          <w:color w:val="000000"/>
          <w:sz w:val="22"/>
          <w:szCs w:val="22"/>
        </w:rPr>
        <w:t xml:space="preserve">, debidamente constituida mediante escritura publica No. </w:t>
      </w:r>
      <w:r>
        <w:rPr>
          <w:rFonts w:ascii="Arial" w:hAnsi="Arial" w:cs="Arial"/>
          <w:noProof/>
          <w:color w:val="000000"/>
          <w:sz w:val="22"/>
          <w:szCs w:val="22"/>
        </w:rPr>
        <w:t>XXX (</w:t>
      </w:r>
      <w:r w:rsidR="008451DD" w:rsidRPr="00775BA1">
        <w:rPr>
          <w:rFonts w:ascii="Arial" w:hAnsi="Arial" w:cs="Arial"/>
          <w:i/>
          <w:iCs/>
          <w:noProof/>
          <w:color w:val="000000"/>
          <w:sz w:val="22"/>
          <w:szCs w:val="22"/>
        </w:rPr>
        <w:fldChar w:fldCharType="begin"/>
      </w:r>
      <w:r w:rsidR="00625DFB" w:rsidRPr="00775BA1">
        <w:rPr>
          <w:rFonts w:ascii="Arial" w:hAnsi="Arial" w:cs="Arial"/>
          <w:i/>
          <w:iCs/>
          <w:noProof/>
          <w:color w:val="000000"/>
          <w:sz w:val="22"/>
          <w:szCs w:val="22"/>
        </w:rPr>
        <w:instrText xml:space="preserve"> MERGEFIELD COD40 </w:instrText>
      </w:r>
      <w:r w:rsidR="004E67CC" w:rsidRPr="00775BA1">
        <w:rPr>
          <w:rFonts w:ascii="Arial" w:hAnsi="Arial" w:cs="Arial"/>
          <w:i/>
          <w:iCs/>
          <w:noProof/>
          <w:color w:val="000000"/>
          <w:sz w:val="22"/>
          <w:szCs w:val="22"/>
        </w:rPr>
        <w:instrText>NUMERO 3</w:instrText>
      </w:r>
      <w:r w:rsidR="008451DD" w:rsidRPr="00775BA1">
        <w:rPr>
          <w:rFonts w:ascii="Arial" w:hAnsi="Arial" w:cs="Arial"/>
          <w:i/>
          <w:iCs/>
          <w:noProof/>
          <w:color w:val="000000"/>
          <w:sz w:val="22"/>
          <w:szCs w:val="22"/>
        </w:rPr>
        <w:fldChar w:fldCharType="separate"/>
      </w:r>
      <w:r w:rsidR="00B638F6" w:rsidRPr="00775BA1">
        <w:rPr>
          <w:rFonts w:ascii="Arial" w:hAnsi="Arial" w:cs="Arial"/>
          <w:i/>
          <w:iCs/>
          <w:noProof/>
          <w:color w:val="000000"/>
          <w:sz w:val="22"/>
          <w:szCs w:val="22"/>
        </w:rPr>
        <w:t>NUMERO 3</w:t>
      </w:r>
      <w:r w:rsidR="008451DD" w:rsidRPr="00775BA1">
        <w:rPr>
          <w:rFonts w:ascii="Arial" w:hAnsi="Arial" w:cs="Arial"/>
          <w:i/>
          <w:iCs/>
          <w:noProof/>
          <w:color w:val="000000"/>
          <w:sz w:val="22"/>
          <w:szCs w:val="22"/>
        </w:rPr>
        <w:fldChar w:fldCharType="end"/>
      </w:r>
      <w:r>
        <w:rPr>
          <w:rFonts w:ascii="Arial" w:hAnsi="Arial" w:cs="Arial"/>
          <w:i/>
          <w:iCs/>
          <w:noProof/>
          <w:color w:val="000000"/>
          <w:sz w:val="22"/>
          <w:szCs w:val="22"/>
        </w:rPr>
        <w:t>)</w:t>
      </w:r>
      <w:r w:rsidR="00625DFB" w:rsidRPr="00775BA1">
        <w:rPr>
          <w:rFonts w:ascii="Arial" w:hAnsi="Arial" w:cs="Arial"/>
          <w:noProof/>
          <w:color w:val="000000"/>
          <w:sz w:val="22"/>
          <w:szCs w:val="22"/>
        </w:rPr>
        <w:t xml:space="preserve"> otorgada el día </w:t>
      </w:r>
      <w:r>
        <w:rPr>
          <w:rFonts w:ascii="Arial" w:hAnsi="Arial" w:cs="Arial"/>
          <w:noProof/>
          <w:color w:val="000000"/>
          <w:sz w:val="22"/>
          <w:szCs w:val="22"/>
        </w:rPr>
        <w:t>XXXX (</w:t>
      </w:r>
      <w:r w:rsidR="008451DD" w:rsidRPr="00775BA1">
        <w:rPr>
          <w:rFonts w:ascii="Arial" w:hAnsi="Arial" w:cs="Arial"/>
          <w:i/>
          <w:iCs/>
          <w:noProof/>
          <w:color w:val="000000"/>
          <w:sz w:val="22"/>
          <w:szCs w:val="22"/>
        </w:rPr>
        <w:fldChar w:fldCharType="begin"/>
      </w:r>
      <w:r w:rsidR="00625DFB" w:rsidRPr="00775BA1">
        <w:rPr>
          <w:rFonts w:ascii="Arial" w:hAnsi="Arial" w:cs="Arial"/>
          <w:i/>
          <w:iCs/>
          <w:noProof/>
          <w:color w:val="000000"/>
          <w:sz w:val="22"/>
          <w:szCs w:val="22"/>
        </w:rPr>
        <w:instrText xml:space="preserve"> MERGEFIELD COD41 </w:instrText>
      </w:r>
      <w:r w:rsidR="008451DD" w:rsidRPr="00775BA1">
        <w:rPr>
          <w:rFonts w:ascii="Arial" w:hAnsi="Arial" w:cs="Arial"/>
          <w:i/>
          <w:iCs/>
          <w:noProof/>
          <w:color w:val="000000"/>
          <w:sz w:val="22"/>
          <w:szCs w:val="22"/>
        </w:rPr>
        <w:fldChar w:fldCharType="separate"/>
      </w:r>
      <w:r w:rsidR="00B638F6" w:rsidRPr="00775BA1">
        <w:rPr>
          <w:rFonts w:ascii="Arial" w:hAnsi="Arial" w:cs="Arial"/>
          <w:i/>
          <w:iCs/>
          <w:noProof/>
          <w:color w:val="000000"/>
          <w:sz w:val="22"/>
          <w:szCs w:val="22"/>
        </w:rPr>
        <w:t>FECHA 1</w:t>
      </w:r>
      <w:r w:rsidR="008451DD" w:rsidRPr="00775BA1">
        <w:rPr>
          <w:rFonts w:ascii="Arial" w:hAnsi="Arial" w:cs="Arial"/>
          <w:i/>
          <w:iCs/>
          <w:noProof/>
          <w:color w:val="000000"/>
          <w:sz w:val="22"/>
          <w:szCs w:val="22"/>
        </w:rPr>
        <w:fldChar w:fldCharType="end"/>
      </w:r>
      <w:r>
        <w:rPr>
          <w:rFonts w:ascii="Arial" w:hAnsi="Arial" w:cs="Arial"/>
          <w:i/>
          <w:iCs/>
          <w:noProof/>
          <w:color w:val="000000"/>
          <w:sz w:val="22"/>
          <w:szCs w:val="22"/>
        </w:rPr>
        <w:t>)</w:t>
      </w:r>
      <w:r w:rsidR="00625DFB" w:rsidRPr="00775BA1">
        <w:rPr>
          <w:rFonts w:ascii="Arial" w:hAnsi="Arial" w:cs="Arial"/>
          <w:noProof/>
          <w:color w:val="000000"/>
          <w:sz w:val="22"/>
          <w:szCs w:val="22"/>
        </w:rPr>
        <w:t xml:space="preserve"> en la Notaría</w:t>
      </w:r>
      <w:r>
        <w:rPr>
          <w:rFonts w:ascii="Arial" w:hAnsi="Arial" w:cs="Arial"/>
          <w:noProof/>
          <w:color w:val="000000"/>
          <w:sz w:val="22"/>
          <w:szCs w:val="22"/>
        </w:rPr>
        <w:t xml:space="preserve"> XXXX</w:t>
      </w:r>
      <w:r w:rsidR="00625DFB" w:rsidRPr="00775BA1">
        <w:rPr>
          <w:rFonts w:ascii="Arial" w:hAnsi="Arial" w:cs="Arial"/>
          <w:noProof/>
          <w:color w:val="000000"/>
          <w:sz w:val="22"/>
          <w:szCs w:val="22"/>
        </w:rPr>
        <w:t xml:space="preserve"> </w:t>
      </w:r>
      <w:r>
        <w:rPr>
          <w:rFonts w:ascii="Arial" w:hAnsi="Arial" w:cs="Arial"/>
          <w:noProof/>
          <w:color w:val="000000"/>
          <w:sz w:val="22"/>
          <w:szCs w:val="22"/>
        </w:rPr>
        <w:t>(</w:t>
      </w:r>
      <w:r w:rsidR="008451DD" w:rsidRPr="00775BA1">
        <w:rPr>
          <w:rFonts w:ascii="Arial" w:hAnsi="Arial" w:cs="Arial"/>
          <w:i/>
          <w:iCs/>
          <w:noProof/>
          <w:color w:val="000000"/>
          <w:sz w:val="22"/>
          <w:szCs w:val="22"/>
        </w:rPr>
        <w:fldChar w:fldCharType="begin"/>
      </w:r>
      <w:r w:rsidR="00625DFB" w:rsidRPr="00775BA1">
        <w:rPr>
          <w:rFonts w:ascii="Arial" w:hAnsi="Arial" w:cs="Arial"/>
          <w:i/>
          <w:iCs/>
          <w:noProof/>
          <w:color w:val="000000"/>
          <w:sz w:val="22"/>
          <w:szCs w:val="22"/>
        </w:rPr>
        <w:instrText xml:space="preserve"> MERGEFIELD COD42 </w:instrText>
      </w:r>
      <w:r w:rsidR="008451DD" w:rsidRPr="00775BA1">
        <w:rPr>
          <w:rFonts w:ascii="Arial" w:hAnsi="Arial" w:cs="Arial"/>
          <w:i/>
          <w:iCs/>
          <w:noProof/>
          <w:color w:val="000000"/>
          <w:sz w:val="22"/>
          <w:szCs w:val="22"/>
        </w:rPr>
        <w:fldChar w:fldCharType="separate"/>
      </w:r>
      <w:r w:rsidR="00B638F6" w:rsidRPr="00775BA1">
        <w:rPr>
          <w:rFonts w:ascii="Arial" w:hAnsi="Arial" w:cs="Arial"/>
          <w:i/>
          <w:iCs/>
          <w:noProof/>
          <w:color w:val="000000"/>
          <w:sz w:val="22"/>
          <w:szCs w:val="22"/>
        </w:rPr>
        <w:t>TEXTO 1</w:t>
      </w:r>
      <w:r w:rsidR="008451DD" w:rsidRPr="00775BA1">
        <w:rPr>
          <w:rFonts w:ascii="Arial" w:hAnsi="Arial" w:cs="Arial"/>
          <w:i/>
          <w:iCs/>
          <w:noProof/>
          <w:color w:val="000000"/>
          <w:sz w:val="22"/>
          <w:szCs w:val="22"/>
        </w:rPr>
        <w:fldChar w:fldCharType="end"/>
      </w:r>
      <w:r>
        <w:rPr>
          <w:rFonts w:ascii="Arial" w:hAnsi="Arial" w:cs="Arial"/>
          <w:i/>
          <w:iCs/>
          <w:noProof/>
          <w:color w:val="000000"/>
          <w:sz w:val="22"/>
          <w:szCs w:val="22"/>
        </w:rPr>
        <w:t>)</w:t>
      </w:r>
      <w:r w:rsidR="00625DFB" w:rsidRPr="00775BA1">
        <w:rPr>
          <w:rFonts w:ascii="Arial" w:hAnsi="Arial" w:cs="Arial"/>
          <w:noProof/>
          <w:color w:val="000000"/>
          <w:sz w:val="22"/>
          <w:szCs w:val="22"/>
        </w:rPr>
        <w:t xml:space="preserve"> de </w:t>
      </w:r>
      <w:r>
        <w:rPr>
          <w:rFonts w:ascii="Arial" w:hAnsi="Arial" w:cs="Arial"/>
          <w:noProof/>
          <w:color w:val="000000"/>
          <w:sz w:val="22"/>
          <w:szCs w:val="22"/>
        </w:rPr>
        <w:t>XXX (</w:t>
      </w:r>
      <w:r w:rsidR="008451DD" w:rsidRPr="00775BA1">
        <w:rPr>
          <w:rFonts w:ascii="Arial" w:hAnsi="Arial" w:cs="Arial"/>
          <w:i/>
          <w:iCs/>
          <w:noProof/>
          <w:color w:val="000000"/>
          <w:sz w:val="22"/>
          <w:szCs w:val="22"/>
        </w:rPr>
        <w:fldChar w:fldCharType="begin"/>
      </w:r>
      <w:r w:rsidR="00625DFB" w:rsidRPr="00775BA1">
        <w:rPr>
          <w:rFonts w:ascii="Arial" w:hAnsi="Arial" w:cs="Arial"/>
          <w:i/>
          <w:iCs/>
          <w:noProof/>
          <w:color w:val="000000"/>
          <w:sz w:val="22"/>
          <w:szCs w:val="22"/>
        </w:rPr>
        <w:instrText xml:space="preserve"> MERGEFIELD COD43 </w:instrText>
      </w:r>
      <w:r w:rsidR="008451DD" w:rsidRPr="00775BA1">
        <w:rPr>
          <w:rFonts w:ascii="Arial" w:hAnsi="Arial" w:cs="Arial"/>
          <w:i/>
          <w:iCs/>
          <w:noProof/>
          <w:color w:val="000000"/>
          <w:sz w:val="22"/>
          <w:szCs w:val="22"/>
        </w:rPr>
        <w:fldChar w:fldCharType="separate"/>
      </w:r>
      <w:r w:rsidR="00B638F6" w:rsidRPr="00775BA1">
        <w:rPr>
          <w:rFonts w:ascii="Arial" w:hAnsi="Arial" w:cs="Arial"/>
          <w:i/>
          <w:iCs/>
          <w:noProof/>
          <w:color w:val="000000"/>
          <w:sz w:val="22"/>
          <w:szCs w:val="22"/>
        </w:rPr>
        <w:t>LUGAR 3</w:t>
      </w:r>
      <w:r w:rsidR="008451DD" w:rsidRPr="00775BA1">
        <w:rPr>
          <w:rFonts w:ascii="Arial" w:hAnsi="Arial" w:cs="Arial"/>
          <w:i/>
          <w:iCs/>
          <w:noProof/>
          <w:color w:val="000000"/>
          <w:sz w:val="22"/>
          <w:szCs w:val="22"/>
        </w:rPr>
        <w:fldChar w:fldCharType="end"/>
      </w:r>
      <w:r>
        <w:rPr>
          <w:rFonts w:ascii="Arial" w:hAnsi="Arial" w:cs="Arial"/>
          <w:i/>
          <w:iCs/>
          <w:noProof/>
          <w:color w:val="000000"/>
          <w:sz w:val="22"/>
          <w:szCs w:val="22"/>
        </w:rPr>
        <w:t>)</w:t>
      </w:r>
      <w:r w:rsidR="00625DFB" w:rsidRPr="00775BA1">
        <w:rPr>
          <w:rFonts w:ascii="Arial" w:hAnsi="Arial" w:cs="Arial"/>
          <w:noProof/>
          <w:color w:val="000000"/>
          <w:sz w:val="22"/>
          <w:szCs w:val="22"/>
        </w:rPr>
        <w:t xml:space="preserve">, representada en este acto por </w:t>
      </w:r>
      <w:r>
        <w:rPr>
          <w:rFonts w:ascii="Arial" w:hAnsi="Arial" w:cs="Arial"/>
          <w:noProof/>
          <w:color w:val="000000"/>
          <w:sz w:val="22"/>
          <w:szCs w:val="22"/>
        </w:rPr>
        <w:t>XXXX (</w:t>
      </w:r>
      <w:r w:rsidR="008451DD" w:rsidRPr="00775BA1">
        <w:rPr>
          <w:rFonts w:ascii="Arial" w:hAnsi="Arial" w:cs="Arial"/>
          <w:i/>
          <w:iCs/>
          <w:noProof/>
          <w:color w:val="000000"/>
          <w:sz w:val="22"/>
          <w:szCs w:val="22"/>
        </w:rPr>
        <w:fldChar w:fldCharType="begin"/>
      </w:r>
      <w:r w:rsidR="00625DFB" w:rsidRPr="00775BA1">
        <w:rPr>
          <w:rFonts w:ascii="Arial" w:hAnsi="Arial" w:cs="Arial"/>
          <w:i/>
          <w:iCs/>
          <w:noProof/>
          <w:color w:val="000000"/>
          <w:sz w:val="22"/>
          <w:szCs w:val="22"/>
        </w:rPr>
        <w:instrText xml:space="preserve"> MERGEFIELD COD35 </w:instrText>
      </w:r>
      <w:r w:rsidR="008451DD" w:rsidRPr="00775BA1">
        <w:rPr>
          <w:rFonts w:ascii="Arial" w:hAnsi="Arial" w:cs="Arial"/>
          <w:i/>
          <w:iCs/>
          <w:noProof/>
          <w:color w:val="000000"/>
          <w:sz w:val="22"/>
          <w:szCs w:val="22"/>
        </w:rPr>
        <w:fldChar w:fldCharType="separate"/>
      </w:r>
      <w:r w:rsidR="00B638F6" w:rsidRPr="00775BA1">
        <w:rPr>
          <w:rFonts w:ascii="Arial" w:hAnsi="Arial" w:cs="Arial"/>
          <w:i/>
          <w:iCs/>
          <w:noProof/>
          <w:color w:val="000000"/>
          <w:sz w:val="22"/>
          <w:szCs w:val="22"/>
        </w:rPr>
        <w:t>REP. LEGAL OFERENTE</w:t>
      </w:r>
      <w:r w:rsidR="008451DD" w:rsidRPr="00775BA1">
        <w:rPr>
          <w:rFonts w:ascii="Arial" w:hAnsi="Arial" w:cs="Arial"/>
          <w:i/>
          <w:iCs/>
          <w:noProof/>
          <w:color w:val="000000"/>
          <w:sz w:val="22"/>
          <w:szCs w:val="22"/>
        </w:rPr>
        <w:fldChar w:fldCharType="end"/>
      </w:r>
      <w:ins w:id="90" w:author="Caicedo Forero, Angelica Maria, Enel Colombia" w:date="2019-12-27T11:19:00Z">
        <w:r>
          <w:rPr>
            <w:rFonts w:ascii="Arial" w:hAnsi="Arial" w:cs="Arial"/>
            <w:i/>
            <w:iCs/>
            <w:noProof/>
            <w:color w:val="000000"/>
            <w:sz w:val="22"/>
            <w:szCs w:val="22"/>
          </w:rPr>
          <w:t>)</w:t>
        </w:r>
      </w:ins>
      <w:r w:rsidR="00625DFB" w:rsidRPr="00775BA1">
        <w:rPr>
          <w:rFonts w:ascii="Arial" w:hAnsi="Arial" w:cs="Arial"/>
          <w:noProof/>
          <w:color w:val="000000"/>
          <w:sz w:val="22"/>
          <w:szCs w:val="22"/>
        </w:rPr>
        <w:t>, mayor de edad, con domicilio en</w:t>
      </w:r>
      <w:r>
        <w:rPr>
          <w:rFonts w:ascii="Arial" w:hAnsi="Arial" w:cs="Arial"/>
          <w:noProof/>
          <w:color w:val="000000"/>
          <w:sz w:val="22"/>
          <w:szCs w:val="22"/>
        </w:rPr>
        <w:t xml:space="preserve"> XXX</w:t>
      </w:r>
      <w:r w:rsidR="00625DFB" w:rsidRPr="00775BA1">
        <w:rPr>
          <w:rFonts w:ascii="Arial" w:hAnsi="Arial" w:cs="Arial"/>
          <w:noProof/>
          <w:color w:val="000000"/>
          <w:sz w:val="22"/>
          <w:szCs w:val="22"/>
        </w:rPr>
        <w:t xml:space="preserve"> </w:t>
      </w:r>
      <w:ins w:id="91" w:author="Caicedo Forero, Angelica Maria, Enel Colombia" w:date="2019-12-27T11:19:00Z">
        <w:r>
          <w:rPr>
            <w:rFonts w:ascii="Arial" w:hAnsi="Arial" w:cs="Arial"/>
            <w:noProof/>
            <w:color w:val="000000"/>
            <w:sz w:val="22"/>
            <w:szCs w:val="22"/>
          </w:rPr>
          <w:t>(</w:t>
        </w:r>
      </w:ins>
      <w:r w:rsidR="008451DD" w:rsidRPr="00775BA1">
        <w:rPr>
          <w:rFonts w:ascii="Arial" w:hAnsi="Arial" w:cs="Arial"/>
          <w:i/>
          <w:iCs/>
          <w:noProof/>
          <w:color w:val="000000"/>
          <w:sz w:val="22"/>
          <w:szCs w:val="22"/>
        </w:rPr>
        <w:fldChar w:fldCharType="begin"/>
      </w:r>
      <w:r w:rsidR="00625DFB" w:rsidRPr="00775BA1">
        <w:rPr>
          <w:rFonts w:ascii="Arial" w:hAnsi="Arial" w:cs="Arial"/>
          <w:i/>
          <w:iCs/>
          <w:noProof/>
          <w:color w:val="000000"/>
          <w:sz w:val="22"/>
          <w:szCs w:val="22"/>
        </w:rPr>
        <w:instrText xml:space="preserve"> MERGEFIELD COD25 </w:instrText>
      </w:r>
      <w:r w:rsidR="008451DD" w:rsidRPr="00775BA1">
        <w:rPr>
          <w:rFonts w:ascii="Arial" w:hAnsi="Arial" w:cs="Arial"/>
          <w:i/>
          <w:iCs/>
          <w:noProof/>
          <w:color w:val="000000"/>
          <w:sz w:val="22"/>
          <w:szCs w:val="22"/>
        </w:rPr>
        <w:fldChar w:fldCharType="separate"/>
      </w:r>
      <w:r w:rsidR="00B638F6" w:rsidRPr="00775BA1">
        <w:rPr>
          <w:rFonts w:ascii="Arial" w:hAnsi="Arial" w:cs="Arial"/>
          <w:i/>
          <w:iCs/>
          <w:noProof/>
          <w:color w:val="000000"/>
          <w:sz w:val="22"/>
          <w:szCs w:val="22"/>
        </w:rPr>
        <w:t>Lugar 1</w:t>
      </w:r>
      <w:r w:rsidR="008451DD" w:rsidRPr="00775BA1">
        <w:rPr>
          <w:rFonts w:ascii="Arial" w:hAnsi="Arial" w:cs="Arial"/>
          <w:i/>
          <w:iCs/>
          <w:noProof/>
          <w:color w:val="000000"/>
          <w:sz w:val="22"/>
          <w:szCs w:val="22"/>
        </w:rPr>
        <w:fldChar w:fldCharType="end"/>
      </w:r>
      <w:ins w:id="92" w:author="Caicedo Forero, Angelica Maria, Enel Colombia" w:date="2019-12-27T11:19:00Z">
        <w:r>
          <w:rPr>
            <w:rFonts w:ascii="Arial" w:hAnsi="Arial" w:cs="Arial"/>
            <w:i/>
            <w:iCs/>
            <w:noProof/>
            <w:color w:val="000000"/>
            <w:sz w:val="22"/>
            <w:szCs w:val="22"/>
          </w:rPr>
          <w:t>)</w:t>
        </w:r>
      </w:ins>
      <w:r w:rsidR="00625DFB" w:rsidRPr="00775BA1">
        <w:rPr>
          <w:rFonts w:ascii="Arial" w:hAnsi="Arial" w:cs="Arial"/>
          <w:noProof/>
          <w:color w:val="000000"/>
          <w:sz w:val="22"/>
          <w:szCs w:val="22"/>
        </w:rPr>
        <w:t xml:space="preserve">, identificado con la cédula de </w:t>
      </w:r>
      <w:r w:rsidR="008451DD" w:rsidRPr="00775BA1">
        <w:rPr>
          <w:rFonts w:ascii="Arial" w:hAnsi="Arial" w:cs="Arial"/>
          <w:i/>
          <w:iCs/>
          <w:noProof/>
          <w:color w:val="000000"/>
          <w:sz w:val="22"/>
          <w:szCs w:val="22"/>
        </w:rPr>
        <w:fldChar w:fldCharType="begin"/>
      </w:r>
      <w:r w:rsidR="00625DFB" w:rsidRPr="00775BA1">
        <w:rPr>
          <w:rFonts w:ascii="Arial" w:hAnsi="Arial" w:cs="Arial"/>
          <w:i/>
          <w:iCs/>
          <w:noProof/>
          <w:color w:val="000000"/>
          <w:sz w:val="22"/>
          <w:szCs w:val="22"/>
        </w:rPr>
        <w:instrText xml:space="preserve"> MERGEFIELD COD31 </w:instrText>
      </w:r>
      <w:r w:rsidR="008451DD" w:rsidRPr="00775BA1">
        <w:rPr>
          <w:rFonts w:ascii="Arial" w:hAnsi="Arial" w:cs="Arial"/>
          <w:i/>
          <w:iCs/>
          <w:noProof/>
          <w:color w:val="000000"/>
          <w:sz w:val="22"/>
          <w:szCs w:val="22"/>
        </w:rPr>
        <w:fldChar w:fldCharType="separate"/>
      </w:r>
      <w:r w:rsidR="00B638F6" w:rsidRPr="00775BA1">
        <w:rPr>
          <w:rFonts w:ascii="Arial" w:hAnsi="Arial" w:cs="Arial"/>
          <w:i/>
          <w:iCs/>
          <w:noProof/>
          <w:color w:val="000000"/>
          <w:sz w:val="22"/>
          <w:szCs w:val="22"/>
        </w:rPr>
        <w:t>cédula de ciudadanía/extranjería No.</w:t>
      </w:r>
      <w:r w:rsidR="008451DD" w:rsidRPr="00775BA1">
        <w:rPr>
          <w:rFonts w:ascii="Arial" w:hAnsi="Arial" w:cs="Arial"/>
          <w:i/>
          <w:iCs/>
          <w:noProof/>
          <w:color w:val="000000"/>
          <w:sz w:val="22"/>
          <w:szCs w:val="22"/>
        </w:rPr>
        <w:fldChar w:fldCharType="end"/>
      </w:r>
      <w:r w:rsidR="00625DFB" w:rsidRPr="00775BA1">
        <w:rPr>
          <w:rFonts w:ascii="Arial" w:hAnsi="Arial" w:cs="Arial"/>
          <w:noProof/>
          <w:color w:val="000000"/>
          <w:sz w:val="22"/>
          <w:szCs w:val="22"/>
        </w:rPr>
        <w:t xml:space="preserve"> </w:t>
      </w:r>
      <w:r>
        <w:rPr>
          <w:rFonts w:ascii="Arial" w:hAnsi="Arial" w:cs="Arial"/>
          <w:noProof/>
          <w:color w:val="000000"/>
          <w:sz w:val="22"/>
          <w:szCs w:val="22"/>
        </w:rPr>
        <w:t>XXXX (</w:t>
      </w:r>
      <w:r w:rsidR="008451DD" w:rsidRPr="00775BA1">
        <w:rPr>
          <w:rFonts w:ascii="Arial" w:hAnsi="Arial" w:cs="Arial"/>
          <w:i/>
          <w:iCs/>
          <w:noProof/>
          <w:color w:val="000000"/>
          <w:sz w:val="22"/>
          <w:szCs w:val="22"/>
        </w:rPr>
        <w:fldChar w:fldCharType="begin"/>
      </w:r>
      <w:r w:rsidR="00625DFB" w:rsidRPr="00775BA1">
        <w:rPr>
          <w:rFonts w:ascii="Arial" w:hAnsi="Arial" w:cs="Arial"/>
          <w:i/>
          <w:iCs/>
          <w:noProof/>
          <w:color w:val="000000"/>
          <w:sz w:val="22"/>
          <w:szCs w:val="22"/>
        </w:rPr>
        <w:instrText xml:space="preserve"> MERGEFIELD COD32 </w:instrText>
      </w:r>
      <w:r w:rsidR="004E67CC" w:rsidRPr="00775BA1">
        <w:rPr>
          <w:rFonts w:ascii="Arial" w:hAnsi="Arial" w:cs="Arial"/>
          <w:i/>
          <w:iCs/>
          <w:noProof/>
          <w:color w:val="000000"/>
          <w:sz w:val="22"/>
          <w:szCs w:val="22"/>
        </w:rPr>
        <w:instrText>NUMERO 1</w:instrText>
      </w:r>
      <w:r w:rsidR="008451DD" w:rsidRPr="00775BA1">
        <w:rPr>
          <w:rFonts w:ascii="Arial" w:hAnsi="Arial" w:cs="Arial"/>
          <w:i/>
          <w:iCs/>
          <w:noProof/>
          <w:color w:val="000000"/>
          <w:sz w:val="22"/>
          <w:szCs w:val="22"/>
        </w:rPr>
        <w:fldChar w:fldCharType="separate"/>
      </w:r>
      <w:r w:rsidR="00B638F6" w:rsidRPr="00775BA1">
        <w:rPr>
          <w:rFonts w:ascii="Arial" w:hAnsi="Arial" w:cs="Arial"/>
          <w:i/>
          <w:iCs/>
          <w:noProof/>
          <w:color w:val="000000"/>
          <w:sz w:val="22"/>
          <w:szCs w:val="22"/>
        </w:rPr>
        <w:t>NUMERO 1</w:t>
      </w:r>
      <w:r w:rsidR="008451DD" w:rsidRPr="00775BA1">
        <w:rPr>
          <w:rFonts w:ascii="Arial" w:hAnsi="Arial" w:cs="Arial"/>
          <w:i/>
          <w:iCs/>
          <w:noProof/>
          <w:color w:val="000000"/>
          <w:sz w:val="22"/>
          <w:szCs w:val="22"/>
        </w:rPr>
        <w:fldChar w:fldCharType="end"/>
      </w:r>
      <w:ins w:id="93" w:author="Caicedo Forero, Angelica Maria, Enel Colombia" w:date="2019-12-27T11:20:00Z">
        <w:r>
          <w:rPr>
            <w:rFonts w:ascii="Arial" w:hAnsi="Arial" w:cs="Arial"/>
            <w:i/>
            <w:iCs/>
            <w:noProof/>
            <w:color w:val="000000"/>
            <w:sz w:val="22"/>
            <w:szCs w:val="22"/>
          </w:rPr>
          <w:t>)</w:t>
        </w:r>
      </w:ins>
      <w:r w:rsidR="00625DFB" w:rsidRPr="00775BA1">
        <w:rPr>
          <w:rFonts w:ascii="Arial" w:hAnsi="Arial" w:cs="Arial"/>
          <w:noProof/>
          <w:color w:val="000000"/>
          <w:sz w:val="22"/>
          <w:szCs w:val="22"/>
        </w:rPr>
        <w:t xml:space="preserve"> </w:t>
      </w:r>
      <w:r w:rsidR="008451DD" w:rsidRPr="00775BA1">
        <w:rPr>
          <w:rFonts w:ascii="Arial" w:hAnsi="Arial" w:cs="Arial"/>
          <w:i/>
          <w:iCs/>
          <w:noProof/>
          <w:color w:val="000000"/>
          <w:sz w:val="22"/>
          <w:szCs w:val="22"/>
        </w:rPr>
        <w:fldChar w:fldCharType="begin"/>
      </w:r>
      <w:r w:rsidR="00625DFB" w:rsidRPr="00775BA1">
        <w:rPr>
          <w:rFonts w:ascii="Arial" w:hAnsi="Arial" w:cs="Arial"/>
          <w:i/>
          <w:iCs/>
          <w:noProof/>
          <w:color w:val="000000"/>
          <w:sz w:val="22"/>
          <w:szCs w:val="22"/>
        </w:rPr>
        <w:instrText xml:space="preserve"> MERGEFIELD COD33 </w:instrText>
      </w:r>
      <w:r w:rsidR="008451DD" w:rsidRPr="00775BA1">
        <w:rPr>
          <w:rFonts w:ascii="Arial" w:hAnsi="Arial" w:cs="Arial"/>
          <w:i/>
          <w:iCs/>
          <w:noProof/>
          <w:color w:val="000000"/>
          <w:sz w:val="22"/>
          <w:szCs w:val="22"/>
        </w:rPr>
        <w:fldChar w:fldCharType="separate"/>
      </w:r>
      <w:r w:rsidR="00B638F6" w:rsidRPr="00775BA1">
        <w:rPr>
          <w:rFonts w:ascii="Arial" w:hAnsi="Arial" w:cs="Arial"/>
          <w:i/>
          <w:iCs/>
          <w:noProof/>
          <w:color w:val="000000"/>
          <w:sz w:val="22"/>
          <w:szCs w:val="22"/>
        </w:rPr>
        <w:t xml:space="preserve">de </w:t>
      </w:r>
      <w:r>
        <w:rPr>
          <w:rFonts w:ascii="Arial" w:hAnsi="Arial" w:cs="Arial"/>
          <w:i/>
          <w:iCs/>
          <w:noProof/>
          <w:color w:val="000000"/>
          <w:sz w:val="22"/>
          <w:szCs w:val="22"/>
        </w:rPr>
        <w:t>XXX (</w:t>
      </w:r>
      <w:r w:rsidR="00B638F6" w:rsidRPr="00775BA1">
        <w:rPr>
          <w:rFonts w:ascii="Arial" w:hAnsi="Arial" w:cs="Arial"/>
          <w:i/>
          <w:iCs/>
          <w:noProof/>
          <w:color w:val="000000"/>
          <w:sz w:val="22"/>
          <w:szCs w:val="22"/>
        </w:rPr>
        <w:t>lugar</w:t>
      </w:r>
      <w:r>
        <w:rPr>
          <w:rFonts w:ascii="Arial" w:hAnsi="Arial" w:cs="Arial"/>
          <w:i/>
          <w:iCs/>
          <w:noProof/>
          <w:color w:val="000000"/>
          <w:sz w:val="22"/>
          <w:szCs w:val="22"/>
        </w:rPr>
        <w:t>)</w:t>
      </w:r>
      <w:r w:rsidR="008451DD" w:rsidRPr="00775BA1">
        <w:rPr>
          <w:rFonts w:ascii="Arial" w:hAnsi="Arial" w:cs="Arial"/>
          <w:i/>
          <w:iCs/>
          <w:noProof/>
          <w:color w:val="000000"/>
          <w:sz w:val="22"/>
          <w:szCs w:val="22"/>
        </w:rPr>
        <w:fldChar w:fldCharType="end"/>
      </w:r>
      <w:r w:rsidR="00625DFB" w:rsidRPr="0045074E">
        <w:rPr>
          <w:rFonts w:ascii="Arial" w:hAnsi="Arial" w:cs="Arial"/>
          <w:noProof/>
          <w:color w:val="000000"/>
          <w:sz w:val="22"/>
          <w:szCs w:val="22"/>
        </w:rPr>
        <w:t xml:space="preserve">, en su calidad de representante legal, con amplias facultades al efecto, todo lo cual consta en el certificado de existencia y representación legal expedido por la cámara de comercio de </w:t>
      </w:r>
      <w:r>
        <w:rPr>
          <w:rFonts w:ascii="Arial" w:hAnsi="Arial" w:cs="Arial"/>
          <w:noProof/>
          <w:color w:val="000000"/>
          <w:sz w:val="22"/>
          <w:szCs w:val="22"/>
        </w:rPr>
        <w:t>XXXX (</w:t>
      </w:r>
      <w:r w:rsidR="008451DD" w:rsidRPr="0045074E">
        <w:rPr>
          <w:rFonts w:ascii="Arial" w:hAnsi="Arial" w:cs="Arial"/>
          <w:i/>
          <w:iCs/>
          <w:noProof/>
          <w:color w:val="000000"/>
          <w:sz w:val="22"/>
          <w:szCs w:val="22"/>
        </w:rPr>
        <w:fldChar w:fldCharType="begin"/>
      </w:r>
      <w:r w:rsidR="00625DFB" w:rsidRPr="0045074E">
        <w:rPr>
          <w:rFonts w:ascii="Arial" w:hAnsi="Arial" w:cs="Arial"/>
          <w:i/>
          <w:iCs/>
          <w:noProof/>
          <w:color w:val="000000"/>
          <w:sz w:val="22"/>
          <w:szCs w:val="22"/>
        </w:rPr>
        <w:instrText xml:space="preserve"> MERGEFIELD COD56 </w:instrText>
      </w:r>
      <w:r w:rsidR="008451DD" w:rsidRPr="0045074E">
        <w:rPr>
          <w:rFonts w:ascii="Arial" w:hAnsi="Arial" w:cs="Arial"/>
          <w:i/>
          <w:iCs/>
          <w:noProof/>
          <w:color w:val="000000"/>
          <w:sz w:val="22"/>
          <w:szCs w:val="22"/>
        </w:rPr>
        <w:fldChar w:fldCharType="separate"/>
      </w:r>
      <w:r w:rsidR="00B638F6" w:rsidRPr="0045074E">
        <w:rPr>
          <w:rFonts w:ascii="Arial" w:hAnsi="Arial" w:cs="Arial"/>
          <w:i/>
          <w:iCs/>
          <w:noProof/>
          <w:color w:val="000000"/>
          <w:sz w:val="22"/>
          <w:szCs w:val="22"/>
        </w:rPr>
        <w:t>Lugar cámara comercio oferente</w:t>
      </w:r>
      <w:r w:rsidR="008451DD" w:rsidRPr="0045074E">
        <w:rPr>
          <w:rFonts w:ascii="Arial" w:hAnsi="Arial" w:cs="Arial"/>
          <w:i/>
          <w:iCs/>
          <w:noProof/>
          <w:color w:val="000000"/>
          <w:sz w:val="22"/>
          <w:szCs w:val="22"/>
        </w:rPr>
        <w:fldChar w:fldCharType="end"/>
      </w:r>
      <w:ins w:id="94" w:author="Caicedo Forero, Angelica Maria, Enel Colombia" w:date="2019-12-27T11:21:00Z">
        <w:r>
          <w:rPr>
            <w:rFonts w:ascii="Arial" w:hAnsi="Arial" w:cs="Arial"/>
            <w:i/>
            <w:iCs/>
            <w:noProof/>
            <w:color w:val="000000"/>
            <w:sz w:val="22"/>
            <w:szCs w:val="22"/>
          </w:rPr>
          <w:t>)</w:t>
        </w:r>
      </w:ins>
      <w:r w:rsidR="00625DFB" w:rsidRPr="0045074E">
        <w:rPr>
          <w:rFonts w:ascii="Arial" w:hAnsi="Arial" w:cs="Arial"/>
          <w:noProof/>
          <w:color w:val="000000"/>
          <w:sz w:val="22"/>
          <w:szCs w:val="22"/>
        </w:rPr>
        <w:t>,</w:t>
      </w:r>
      <w:r w:rsidR="00CF3178">
        <w:rPr>
          <w:rFonts w:ascii="Arial" w:hAnsi="Arial" w:cs="Arial"/>
          <w:noProof/>
          <w:color w:val="000000"/>
          <w:sz w:val="22"/>
          <w:szCs w:val="22"/>
        </w:rPr>
        <w:t xml:space="preserve"> en adelante el OFERENTE, </w:t>
      </w:r>
      <w:r w:rsidR="00625DFB" w:rsidRPr="0045074E">
        <w:rPr>
          <w:rFonts w:ascii="Arial" w:hAnsi="Arial" w:cs="Arial"/>
          <w:noProof/>
          <w:color w:val="000000"/>
          <w:sz w:val="22"/>
          <w:szCs w:val="22"/>
        </w:rPr>
        <w:t xml:space="preserve"> teniendo en cuenta su invitación a presentar oferta mercantil, presentamos a ustedes la siguiente oferta mercantil de suministro de energía </w:t>
      </w:r>
      <w:r w:rsidR="009A56B3" w:rsidRPr="0045074E">
        <w:rPr>
          <w:rFonts w:ascii="Arial" w:hAnsi="Arial" w:cs="Arial"/>
          <w:noProof/>
          <w:color w:val="000000"/>
          <w:sz w:val="22"/>
          <w:szCs w:val="22"/>
        </w:rPr>
        <w:t>G</w:t>
      </w:r>
      <w:r w:rsidR="008C205E">
        <w:rPr>
          <w:rFonts w:ascii="Arial" w:hAnsi="Arial" w:cs="Arial"/>
          <w:noProof/>
          <w:color w:val="000000"/>
          <w:sz w:val="22"/>
          <w:szCs w:val="22"/>
        </w:rPr>
        <w:t>M</w:t>
      </w:r>
      <w:r w:rsidR="009A56B3" w:rsidRPr="0045074E">
        <w:rPr>
          <w:rFonts w:ascii="Arial" w:hAnsi="Arial" w:cs="Arial"/>
          <w:noProof/>
          <w:color w:val="000000"/>
          <w:sz w:val="22"/>
          <w:szCs w:val="22"/>
        </w:rPr>
        <w:t>-1</w:t>
      </w:r>
      <w:r w:rsidR="00C2070D" w:rsidRPr="0045074E">
        <w:rPr>
          <w:rFonts w:ascii="Arial" w:hAnsi="Arial" w:cs="Arial"/>
          <w:noProof/>
          <w:color w:val="000000"/>
          <w:sz w:val="22"/>
          <w:szCs w:val="22"/>
        </w:rPr>
        <w:t>9</w:t>
      </w:r>
      <w:r w:rsidR="009A56B3" w:rsidRPr="0045074E">
        <w:rPr>
          <w:rFonts w:ascii="Arial" w:hAnsi="Arial" w:cs="Arial"/>
          <w:noProof/>
          <w:color w:val="000000"/>
          <w:sz w:val="22"/>
          <w:szCs w:val="22"/>
        </w:rPr>
        <w:t>-00</w:t>
      </w:r>
      <w:r w:rsidR="00B35C3D">
        <w:rPr>
          <w:rFonts w:ascii="Arial" w:hAnsi="Arial" w:cs="Arial"/>
          <w:noProof/>
          <w:color w:val="000000"/>
          <w:sz w:val="22"/>
          <w:szCs w:val="22"/>
        </w:rPr>
        <w:t xml:space="preserve">5 </w:t>
      </w:r>
      <w:r w:rsidR="00625DFB" w:rsidRPr="0045074E">
        <w:rPr>
          <w:rFonts w:ascii="Arial" w:hAnsi="Arial" w:cs="Arial"/>
          <w:noProof/>
          <w:color w:val="000000"/>
          <w:sz w:val="22"/>
          <w:szCs w:val="22"/>
        </w:rPr>
        <w:t>en los términos y condiciones que se detallan a continuación:</w:t>
      </w:r>
    </w:p>
    <w:p w14:paraId="4D11E8D1" w14:textId="77777777" w:rsidR="00625DFB" w:rsidRPr="0045074E" w:rsidRDefault="00625DFB" w:rsidP="00C27E6C">
      <w:pPr>
        <w:rPr>
          <w:rFonts w:ascii="Arial" w:hAnsi="Arial" w:cs="Arial"/>
          <w:color w:val="000000"/>
          <w:sz w:val="22"/>
          <w:szCs w:val="22"/>
        </w:rPr>
      </w:pPr>
    </w:p>
    <w:p w14:paraId="431D7EEE" w14:textId="77777777" w:rsidR="00625DFB" w:rsidRPr="0045074E" w:rsidRDefault="00625DFB" w:rsidP="00C27E6C">
      <w:pPr>
        <w:rPr>
          <w:rFonts w:ascii="Arial" w:hAnsi="Arial" w:cs="Arial"/>
          <w:color w:val="000000"/>
          <w:sz w:val="22"/>
          <w:szCs w:val="22"/>
        </w:rPr>
      </w:pPr>
      <w:r w:rsidRPr="0045074E">
        <w:rPr>
          <w:rFonts w:ascii="Arial" w:hAnsi="Arial" w:cs="Arial"/>
          <w:b/>
          <w:color w:val="000000"/>
          <w:sz w:val="22"/>
          <w:szCs w:val="22"/>
        </w:rPr>
        <w:t>PRIMERO. -</w:t>
      </w:r>
      <w:r w:rsidRPr="0045074E">
        <w:rPr>
          <w:rFonts w:ascii="Arial" w:hAnsi="Arial" w:cs="Arial"/>
          <w:color w:val="000000"/>
          <w:sz w:val="22"/>
          <w:szCs w:val="22"/>
        </w:rPr>
        <w:t xml:space="preserve"> </w:t>
      </w:r>
      <w:r w:rsidRPr="0045074E">
        <w:rPr>
          <w:rFonts w:ascii="Arial" w:hAnsi="Arial" w:cs="Arial"/>
          <w:b/>
          <w:color w:val="000000"/>
          <w:sz w:val="22"/>
          <w:szCs w:val="22"/>
        </w:rPr>
        <w:t xml:space="preserve">OBJETO.- </w:t>
      </w:r>
      <w:r w:rsidRPr="0045074E">
        <w:rPr>
          <w:rFonts w:ascii="Arial" w:hAnsi="Arial" w:cs="Arial"/>
          <w:color w:val="000000"/>
          <w:sz w:val="22"/>
          <w:szCs w:val="22"/>
        </w:rPr>
        <w:t xml:space="preserve">La presente oferta tiene por objeto el suministro periódico de energía eléctrica por nuestra empresa a favor de CODENSA, </w:t>
      </w:r>
      <w:r w:rsidRPr="00217BE2">
        <w:rPr>
          <w:rFonts w:ascii="Arial" w:hAnsi="Arial" w:cs="Arial"/>
          <w:color w:val="000000"/>
          <w:sz w:val="22"/>
          <w:szCs w:val="22"/>
        </w:rPr>
        <w:t>con destino al mercado</w:t>
      </w:r>
      <w:r w:rsidR="0045074E" w:rsidRPr="00217BE2">
        <w:rPr>
          <w:rFonts w:ascii="Arial" w:hAnsi="Arial" w:cs="Arial"/>
          <w:color w:val="000000"/>
          <w:sz w:val="22"/>
          <w:szCs w:val="22"/>
        </w:rPr>
        <w:t xml:space="preserve"> </w:t>
      </w:r>
      <w:r w:rsidR="002F574F" w:rsidRPr="00217BE2">
        <w:rPr>
          <w:rFonts w:ascii="Arial" w:hAnsi="Arial" w:cs="Arial"/>
          <w:color w:val="000000"/>
          <w:sz w:val="22"/>
          <w:szCs w:val="22"/>
        </w:rPr>
        <w:t>de alumbrado público de la ciudad de Bogotá D.C.</w:t>
      </w:r>
      <w:r w:rsidRPr="0045074E">
        <w:rPr>
          <w:rFonts w:ascii="Arial" w:hAnsi="Arial" w:cs="Arial"/>
          <w:color w:val="000000"/>
          <w:sz w:val="22"/>
          <w:szCs w:val="22"/>
        </w:rPr>
        <w:t>, en las cantidades determinadas en el Cuadro de Cantidades de Energía y Precio adjunto a la presente oferta.</w:t>
      </w:r>
    </w:p>
    <w:p w14:paraId="5D9B449B" w14:textId="77777777" w:rsidR="00625DFB" w:rsidRPr="0045074E" w:rsidRDefault="00625DFB" w:rsidP="00C27E6C">
      <w:pPr>
        <w:rPr>
          <w:rFonts w:ascii="Arial" w:hAnsi="Arial" w:cs="Arial"/>
          <w:color w:val="000000"/>
          <w:sz w:val="22"/>
          <w:szCs w:val="22"/>
        </w:rPr>
      </w:pPr>
    </w:p>
    <w:p w14:paraId="28A3C77A" w14:textId="77777777" w:rsidR="00625DFB" w:rsidRPr="0045074E" w:rsidRDefault="00625DFB" w:rsidP="00C27E6C">
      <w:pPr>
        <w:rPr>
          <w:rFonts w:ascii="Arial" w:hAnsi="Arial" w:cs="Arial"/>
          <w:color w:val="000000"/>
          <w:sz w:val="22"/>
          <w:szCs w:val="22"/>
        </w:rPr>
      </w:pPr>
      <w:r w:rsidRPr="0045074E">
        <w:rPr>
          <w:rFonts w:ascii="Arial" w:hAnsi="Arial" w:cs="Arial"/>
          <w:b/>
          <w:color w:val="000000"/>
          <w:sz w:val="22"/>
          <w:szCs w:val="22"/>
        </w:rPr>
        <w:t>SEGUNDO.- PLAZO DE EJECUCIÓN.-</w:t>
      </w:r>
      <w:r w:rsidRPr="0045074E">
        <w:rPr>
          <w:rFonts w:ascii="Arial" w:hAnsi="Arial" w:cs="Arial"/>
          <w:color w:val="000000"/>
          <w:sz w:val="22"/>
          <w:szCs w:val="22"/>
        </w:rPr>
        <w:t xml:space="preserve"> El objeto ofrecido se ejecutará</w:t>
      </w:r>
      <w:r w:rsidR="00FC6793" w:rsidRPr="0045074E">
        <w:rPr>
          <w:rFonts w:ascii="Arial" w:hAnsi="Arial" w:cs="Arial"/>
          <w:color w:val="000000"/>
          <w:sz w:val="22"/>
          <w:szCs w:val="22"/>
        </w:rPr>
        <w:t xml:space="preserve"> entre el</w:t>
      </w:r>
      <w:r w:rsidRPr="0045074E">
        <w:rPr>
          <w:rFonts w:ascii="Arial" w:hAnsi="Arial" w:cs="Arial"/>
          <w:color w:val="000000"/>
          <w:sz w:val="22"/>
          <w:szCs w:val="22"/>
        </w:rPr>
        <w:t xml:space="preserve"> </w:t>
      </w:r>
      <w:r w:rsidR="00FC6793" w:rsidRPr="0045074E">
        <w:rPr>
          <w:rFonts w:ascii="Arial" w:hAnsi="Arial" w:cs="Arial"/>
          <w:i/>
          <w:noProof/>
          <w:color w:val="000000"/>
          <w:sz w:val="22"/>
          <w:szCs w:val="22"/>
        </w:rPr>
        <w:fldChar w:fldCharType="begin"/>
      </w:r>
      <w:r w:rsidR="00FC6793" w:rsidRPr="0045074E">
        <w:rPr>
          <w:rFonts w:ascii="Arial" w:hAnsi="Arial" w:cs="Arial"/>
          <w:i/>
          <w:noProof/>
          <w:color w:val="000000"/>
          <w:sz w:val="22"/>
          <w:szCs w:val="22"/>
        </w:rPr>
        <w:instrText xml:space="preserve"> MERGEFIELD COD05 </w:instrText>
      </w:r>
      <w:r w:rsidR="00FC6793" w:rsidRPr="0045074E">
        <w:rPr>
          <w:rFonts w:ascii="Arial" w:hAnsi="Arial" w:cs="Arial"/>
          <w:i/>
          <w:noProof/>
          <w:color w:val="000000"/>
          <w:sz w:val="22"/>
          <w:szCs w:val="22"/>
        </w:rPr>
        <w:fldChar w:fldCharType="separate"/>
      </w:r>
      <w:r w:rsidR="00FC6793" w:rsidRPr="0045074E">
        <w:rPr>
          <w:rFonts w:ascii="Arial" w:hAnsi="Arial" w:cs="Arial"/>
          <w:i/>
          <w:noProof/>
          <w:color w:val="000000"/>
          <w:sz w:val="22"/>
          <w:szCs w:val="22"/>
        </w:rPr>
        <w:t xml:space="preserve">1 de </w:t>
      </w:r>
      <w:r w:rsidR="004B57B7" w:rsidRPr="0045074E">
        <w:rPr>
          <w:rFonts w:ascii="Arial" w:hAnsi="Arial" w:cs="Arial"/>
          <w:i/>
          <w:noProof/>
          <w:color w:val="000000"/>
          <w:sz w:val="22"/>
          <w:szCs w:val="22"/>
        </w:rPr>
        <w:t>enero</w:t>
      </w:r>
      <w:r w:rsidR="00FC6793" w:rsidRPr="0045074E">
        <w:rPr>
          <w:rFonts w:ascii="Arial" w:hAnsi="Arial" w:cs="Arial"/>
          <w:i/>
          <w:noProof/>
          <w:color w:val="000000"/>
          <w:sz w:val="22"/>
          <w:szCs w:val="22"/>
        </w:rPr>
        <w:t xml:space="preserve"> del 20</w:t>
      </w:r>
      <w:r w:rsidR="004B57B7" w:rsidRPr="0045074E">
        <w:rPr>
          <w:rFonts w:ascii="Arial" w:hAnsi="Arial" w:cs="Arial"/>
          <w:i/>
          <w:noProof/>
          <w:color w:val="000000"/>
          <w:sz w:val="22"/>
          <w:szCs w:val="22"/>
        </w:rPr>
        <w:t>21</w:t>
      </w:r>
      <w:r w:rsidR="00FC6793" w:rsidRPr="0045074E">
        <w:rPr>
          <w:rFonts w:ascii="Arial" w:hAnsi="Arial" w:cs="Arial"/>
          <w:i/>
          <w:noProof/>
          <w:color w:val="000000"/>
          <w:sz w:val="22"/>
          <w:szCs w:val="22"/>
        </w:rPr>
        <w:t xml:space="preserve">  </w:t>
      </w:r>
      <w:r w:rsidR="00FC6793" w:rsidRPr="0045074E">
        <w:rPr>
          <w:rFonts w:ascii="Arial" w:hAnsi="Arial" w:cs="Arial"/>
          <w:i/>
          <w:noProof/>
          <w:color w:val="000000"/>
          <w:sz w:val="22"/>
          <w:szCs w:val="22"/>
        </w:rPr>
        <w:fldChar w:fldCharType="end"/>
      </w:r>
      <w:r w:rsidR="00FC6793" w:rsidRPr="0045074E">
        <w:rPr>
          <w:rFonts w:ascii="Arial" w:hAnsi="Arial" w:cs="Arial"/>
          <w:color w:val="000000"/>
          <w:sz w:val="22"/>
          <w:szCs w:val="22"/>
        </w:rPr>
        <w:t xml:space="preserve">y el 31 de diciembre de </w:t>
      </w:r>
      <w:r w:rsidR="00FC6793" w:rsidRPr="0045074E">
        <w:rPr>
          <w:rFonts w:ascii="Arial" w:hAnsi="Arial" w:cs="Arial"/>
          <w:i/>
          <w:noProof/>
          <w:color w:val="000000"/>
          <w:sz w:val="22"/>
          <w:szCs w:val="22"/>
        </w:rPr>
        <w:t>20</w:t>
      </w:r>
      <w:r w:rsidR="004B57B7" w:rsidRPr="0045074E">
        <w:rPr>
          <w:rFonts w:ascii="Arial" w:hAnsi="Arial" w:cs="Arial"/>
          <w:i/>
          <w:noProof/>
          <w:color w:val="000000"/>
          <w:sz w:val="22"/>
          <w:szCs w:val="22"/>
        </w:rPr>
        <w:t>22</w:t>
      </w:r>
      <w:r w:rsidRPr="0045074E">
        <w:rPr>
          <w:rFonts w:ascii="Arial" w:hAnsi="Arial" w:cs="Arial"/>
          <w:color w:val="000000"/>
          <w:sz w:val="22"/>
          <w:szCs w:val="22"/>
        </w:rPr>
        <w:t>.</w:t>
      </w:r>
    </w:p>
    <w:p w14:paraId="2E284CA4" w14:textId="77777777" w:rsidR="00625DFB" w:rsidRPr="0045074E" w:rsidRDefault="00625DFB" w:rsidP="00C27E6C">
      <w:pPr>
        <w:pStyle w:val="Encabezado"/>
        <w:tabs>
          <w:tab w:val="clear" w:pos="4419"/>
          <w:tab w:val="clear" w:pos="8838"/>
        </w:tabs>
        <w:rPr>
          <w:rFonts w:ascii="Arial" w:hAnsi="Arial" w:cs="Arial"/>
          <w:color w:val="000000"/>
          <w:sz w:val="22"/>
          <w:szCs w:val="22"/>
        </w:rPr>
      </w:pPr>
    </w:p>
    <w:p w14:paraId="5B1107B1" w14:textId="77777777" w:rsidR="00625DFB" w:rsidRPr="0045074E" w:rsidRDefault="00625DFB" w:rsidP="00C27E6C">
      <w:pPr>
        <w:rPr>
          <w:rFonts w:ascii="Arial" w:hAnsi="Arial" w:cs="Arial"/>
          <w:color w:val="000000"/>
          <w:sz w:val="22"/>
          <w:szCs w:val="22"/>
        </w:rPr>
      </w:pPr>
      <w:r w:rsidRPr="0045074E">
        <w:rPr>
          <w:rFonts w:ascii="Arial" w:hAnsi="Arial" w:cs="Arial"/>
          <w:b/>
          <w:color w:val="000000"/>
          <w:sz w:val="22"/>
          <w:szCs w:val="22"/>
        </w:rPr>
        <w:t xml:space="preserve">TERCERO.- VALOR.- </w:t>
      </w:r>
      <w:r w:rsidRPr="0045074E">
        <w:rPr>
          <w:rFonts w:ascii="Arial" w:hAnsi="Arial" w:cs="Arial"/>
          <w:color w:val="000000"/>
          <w:sz w:val="22"/>
          <w:szCs w:val="22"/>
        </w:rPr>
        <w:t>Para todos los efectos legales a que hubiere lugar, la presente oferta es de cuantía indeterminada. El valor real se determinará por la sumatoria de la facturación mensual, emitida en la medida en que se vaya cumpliendo el suministro de energía y durante el plazo de ejecución.</w:t>
      </w:r>
    </w:p>
    <w:p w14:paraId="37610285" w14:textId="77777777" w:rsidR="00625DFB" w:rsidRPr="0045074E" w:rsidRDefault="00625DFB" w:rsidP="00C27E6C">
      <w:pPr>
        <w:rPr>
          <w:rFonts w:ascii="Arial" w:hAnsi="Arial" w:cs="Arial"/>
          <w:b/>
          <w:color w:val="000000"/>
          <w:sz w:val="22"/>
          <w:szCs w:val="22"/>
        </w:rPr>
      </w:pPr>
    </w:p>
    <w:p w14:paraId="1FAA6D67" w14:textId="77777777" w:rsidR="00625DFB" w:rsidRPr="0045074E" w:rsidRDefault="00625DFB" w:rsidP="00C27E6C">
      <w:pPr>
        <w:rPr>
          <w:rFonts w:ascii="Arial" w:hAnsi="Arial" w:cs="Arial"/>
          <w:color w:val="000000"/>
          <w:sz w:val="22"/>
          <w:szCs w:val="22"/>
        </w:rPr>
      </w:pPr>
      <w:r w:rsidRPr="0045074E">
        <w:rPr>
          <w:rFonts w:ascii="Arial" w:hAnsi="Arial" w:cs="Arial"/>
          <w:b/>
          <w:color w:val="000000"/>
          <w:sz w:val="22"/>
          <w:szCs w:val="22"/>
        </w:rPr>
        <w:t>CUARTO.-</w:t>
      </w:r>
      <w:r w:rsidRPr="0045074E">
        <w:rPr>
          <w:rFonts w:ascii="Arial" w:hAnsi="Arial" w:cs="Arial"/>
          <w:color w:val="000000"/>
          <w:sz w:val="22"/>
          <w:szCs w:val="22"/>
        </w:rPr>
        <w:t xml:space="preserve"> </w:t>
      </w:r>
      <w:r w:rsidRPr="0045074E">
        <w:rPr>
          <w:rFonts w:ascii="Arial" w:hAnsi="Arial" w:cs="Arial"/>
          <w:b/>
          <w:color w:val="000000"/>
          <w:sz w:val="22"/>
          <w:szCs w:val="22"/>
        </w:rPr>
        <w:t xml:space="preserve">ALCANCE DEL SUMINISTRO.- </w:t>
      </w:r>
      <w:r w:rsidRPr="0045074E">
        <w:rPr>
          <w:rFonts w:ascii="Arial" w:hAnsi="Arial" w:cs="Arial"/>
          <w:color w:val="000000"/>
          <w:sz w:val="22"/>
          <w:szCs w:val="22"/>
        </w:rPr>
        <w:t>Nuestra empresa se compromete a suministrar a CODENSA, en la modalidad Pague lo Contratado PC para el período</w:t>
      </w:r>
      <w:r w:rsidR="00877B02" w:rsidRPr="0045074E">
        <w:rPr>
          <w:rFonts w:ascii="Arial" w:hAnsi="Arial" w:cs="Arial"/>
          <w:color w:val="000000"/>
          <w:sz w:val="22"/>
          <w:szCs w:val="22"/>
        </w:rPr>
        <w:t xml:space="preserve"> comprendido entre el </w:t>
      </w:r>
      <w:r w:rsidR="00FC6793" w:rsidRPr="0045074E">
        <w:rPr>
          <w:rFonts w:ascii="Arial" w:hAnsi="Arial" w:cs="Arial"/>
          <w:i/>
          <w:noProof/>
          <w:color w:val="000000"/>
          <w:sz w:val="22"/>
          <w:szCs w:val="22"/>
        </w:rPr>
        <w:fldChar w:fldCharType="begin"/>
      </w:r>
      <w:r w:rsidR="00FC6793" w:rsidRPr="0045074E">
        <w:rPr>
          <w:rFonts w:ascii="Arial" w:hAnsi="Arial" w:cs="Arial"/>
          <w:i/>
          <w:noProof/>
          <w:color w:val="000000"/>
          <w:sz w:val="22"/>
          <w:szCs w:val="22"/>
        </w:rPr>
        <w:instrText xml:space="preserve"> MERGEFIELD COD05 </w:instrText>
      </w:r>
      <w:r w:rsidR="00FC6793" w:rsidRPr="0045074E">
        <w:rPr>
          <w:rFonts w:ascii="Arial" w:hAnsi="Arial" w:cs="Arial"/>
          <w:i/>
          <w:noProof/>
          <w:color w:val="000000"/>
          <w:sz w:val="22"/>
          <w:szCs w:val="22"/>
        </w:rPr>
        <w:fldChar w:fldCharType="separate"/>
      </w:r>
      <w:r w:rsidR="00FC6793" w:rsidRPr="0045074E">
        <w:rPr>
          <w:rFonts w:ascii="Arial" w:hAnsi="Arial" w:cs="Arial"/>
          <w:i/>
          <w:noProof/>
          <w:color w:val="000000"/>
          <w:sz w:val="22"/>
          <w:szCs w:val="22"/>
        </w:rPr>
        <w:t xml:space="preserve">1 de </w:t>
      </w:r>
      <w:r w:rsidR="00877B02" w:rsidRPr="0045074E">
        <w:rPr>
          <w:rFonts w:ascii="Arial" w:hAnsi="Arial" w:cs="Arial"/>
          <w:i/>
          <w:noProof/>
          <w:color w:val="000000"/>
          <w:sz w:val="22"/>
          <w:szCs w:val="22"/>
        </w:rPr>
        <w:t>enero</w:t>
      </w:r>
      <w:r w:rsidR="00FC6793" w:rsidRPr="0045074E">
        <w:rPr>
          <w:rFonts w:ascii="Arial" w:hAnsi="Arial" w:cs="Arial"/>
          <w:i/>
          <w:noProof/>
          <w:color w:val="000000"/>
          <w:sz w:val="22"/>
          <w:szCs w:val="22"/>
        </w:rPr>
        <w:t xml:space="preserve"> del 20</w:t>
      </w:r>
      <w:r w:rsidR="00877B02" w:rsidRPr="0045074E">
        <w:rPr>
          <w:rFonts w:ascii="Arial" w:hAnsi="Arial" w:cs="Arial"/>
          <w:i/>
          <w:noProof/>
          <w:color w:val="000000"/>
          <w:sz w:val="22"/>
          <w:szCs w:val="22"/>
        </w:rPr>
        <w:t>21</w:t>
      </w:r>
      <w:r w:rsidR="00FC6793" w:rsidRPr="0045074E">
        <w:rPr>
          <w:rFonts w:ascii="Arial" w:hAnsi="Arial" w:cs="Arial"/>
          <w:i/>
          <w:noProof/>
          <w:color w:val="000000"/>
          <w:sz w:val="22"/>
          <w:szCs w:val="22"/>
        </w:rPr>
        <w:t xml:space="preserve">  </w:t>
      </w:r>
      <w:r w:rsidR="00FC6793" w:rsidRPr="0045074E">
        <w:rPr>
          <w:rFonts w:ascii="Arial" w:hAnsi="Arial" w:cs="Arial"/>
          <w:i/>
          <w:noProof/>
          <w:color w:val="000000"/>
          <w:sz w:val="22"/>
          <w:szCs w:val="22"/>
        </w:rPr>
        <w:fldChar w:fldCharType="end"/>
      </w:r>
      <w:r w:rsidR="00FC6793" w:rsidRPr="0045074E">
        <w:rPr>
          <w:rFonts w:ascii="Arial" w:hAnsi="Arial" w:cs="Arial"/>
          <w:color w:val="000000"/>
          <w:sz w:val="22"/>
          <w:szCs w:val="22"/>
        </w:rPr>
        <w:t xml:space="preserve">y el 31 de diciembre de </w:t>
      </w:r>
      <w:r w:rsidR="00FC6793" w:rsidRPr="0045074E">
        <w:rPr>
          <w:rFonts w:ascii="Arial" w:hAnsi="Arial" w:cs="Arial"/>
          <w:i/>
          <w:noProof/>
          <w:color w:val="000000"/>
          <w:sz w:val="22"/>
          <w:szCs w:val="22"/>
        </w:rPr>
        <w:t>20</w:t>
      </w:r>
      <w:r w:rsidR="00877B02" w:rsidRPr="0045074E">
        <w:rPr>
          <w:rFonts w:ascii="Arial" w:hAnsi="Arial" w:cs="Arial"/>
          <w:i/>
          <w:noProof/>
          <w:color w:val="000000"/>
          <w:sz w:val="22"/>
          <w:szCs w:val="22"/>
        </w:rPr>
        <w:t>22</w:t>
      </w:r>
      <w:r w:rsidRPr="0045074E">
        <w:rPr>
          <w:rFonts w:ascii="Arial" w:hAnsi="Arial" w:cs="Arial"/>
          <w:color w:val="000000"/>
          <w:sz w:val="22"/>
          <w:szCs w:val="22"/>
        </w:rPr>
        <w:t>, las cantidades de energía que aparecen relacionadas en el Cuadro de Cantidades de Energía y Precio de la oferta.</w:t>
      </w:r>
    </w:p>
    <w:p w14:paraId="6833CE06" w14:textId="77777777" w:rsidR="00625DFB" w:rsidRPr="0045074E" w:rsidRDefault="00625DFB" w:rsidP="00C27E6C">
      <w:pPr>
        <w:rPr>
          <w:rFonts w:ascii="Arial" w:hAnsi="Arial" w:cs="Arial"/>
          <w:color w:val="000000"/>
          <w:sz w:val="22"/>
          <w:szCs w:val="22"/>
        </w:rPr>
      </w:pPr>
    </w:p>
    <w:p w14:paraId="2673B291" w14:textId="24FB4C63" w:rsidR="00625DFB" w:rsidRPr="0045074E" w:rsidRDefault="00625DFB" w:rsidP="00C27E6C">
      <w:pPr>
        <w:rPr>
          <w:rFonts w:ascii="Arial" w:hAnsi="Arial" w:cs="Arial"/>
          <w:color w:val="000000"/>
          <w:sz w:val="22"/>
          <w:szCs w:val="22"/>
        </w:rPr>
      </w:pPr>
      <w:r w:rsidRPr="0045074E">
        <w:rPr>
          <w:rFonts w:ascii="Arial" w:hAnsi="Arial" w:cs="Arial"/>
          <w:b/>
          <w:color w:val="000000"/>
          <w:sz w:val="22"/>
          <w:szCs w:val="22"/>
        </w:rPr>
        <w:t xml:space="preserve">QUINTO.- PRECIO DE LA ENERGÍA SUMINISTRADA.- </w:t>
      </w:r>
      <w:r w:rsidRPr="0045074E">
        <w:rPr>
          <w:rFonts w:ascii="Arial" w:hAnsi="Arial" w:cs="Arial"/>
          <w:color w:val="000000"/>
          <w:sz w:val="22"/>
          <w:szCs w:val="22"/>
        </w:rPr>
        <w:t xml:space="preserve">El precio del presente suministro, especificado en pesos colombianos constantes del mes de </w:t>
      </w:r>
      <w:r w:rsidR="00B817F0">
        <w:rPr>
          <w:rFonts w:ascii="Arial" w:hAnsi="Arial" w:cs="Arial"/>
          <w:color w:val="000000"/>
          <w:sz w:val="22"/>
          <w:szCs w:val="22"/>
        </w:rPr>
        <w:t>noviembre</w:t>
      </w:r>
      <w:r w:rsidR="00B817F0" w:rsidRPr="0045074E">
        <w:rPr>
          <w:rFonts w:ascii="Arial" w:hAnsi="Arial" w:cs="Arial"/>
          <w:color w:val="000000"/>
          <w:sz w:val="22"/>
          <w:szCs w:val="22"/>
        </w:rPr>
        <w:t xml:space="preserve"> </w:t>
      </w:r>
      <w:r w:rsidR="00F51F10" w:rsidRPr="0045074E">
        <w:rPr>
          <w:rFonts w:ascii="Arial" w:hAnsi="Arial" w:cs="Arial"/>
          <w:color w:val="000000"/>
          <w:sz w:val="22"/>
          <w:szCs w:val="22"/>
        </w:rPr>
        <w:t>de 201</w:t>
      </w:r>
      <w:r w:rsidR="00877B02" w:rsidRPr="0045074E">
        <w:rPr>
          <w:rFonts w:ascii="Arial" w:hAnsi="Arial" w:cs="Arial"/>
          <w:color w:val="000000"/>
          <w:sz w:val="22"/>
          <w:szCs w:val="22"/>
        </w:rPr>
        <w:t>9</w:t>
      </w:r>
      <w:r w:rsidRPr="0045074E">
        <w:rPr>
          <w:rFonts w:ascii="Arial" w:hAnsi="Arial" w:cs="Arial"/>
          <w:color w:val="000000"/>
          <w:sz w:val="22"/>
          <w:szCs w:val="22"/>
        </w:rPr>
        <w:t xml:space="preserve"> por MWh, es el indicado en el Cuadro de Cantidades de Energía y Precio de la oferta.</w:t>
      </w:r>
    </w:p>
    <w:p w14:paraId="3F963E37" w14:textId="77777777" w:rsidR="00625DFB" w:rsidRPr="0045074E" w:rsidRDefault="00625DFB" w:rsidP="00C27E6C">
      <w:pPr>
        <w:rPr>
          <w:rFonts w:ascii="Arial" w:hAnsi="Arial" w:cs="Arial"/>
          <w:b/>
          <w:color w:val="000000"/>
          <w:sz w:val="22"/>
          <w:szCs w:val="22"/>
        </w:rPr>
      </w:pPr>
    </w:p>
    <w:p w14:paraId="01DDA025"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b/>
          <w:color w:val="000000"/>
          <w:sz w:val="22"/>
          <w:szCs w:val="22"/>
        </w:rPr>
        <w:t xml:space="preserve">SEXTO.- LIQUIDACIÓN DEL SUMINISTRO.- </w:t>
      </w:r>
      <w:r w:rsidRPr="0045074E">
        <w:rPr>
          <w:rFonts w:ascii="Arial" w:hAnsi="Arial" w:cs="Arial"/>
          <w:color w:val="000000"/>
          <w:sz w:val="22"/>
          <w:szCs w:val="22"/>
        </w:rPr>
        <w:t>La liquidación del suministro se hará con base en las cifras pactadas en los puntos cuarto y quinto de la oferta. Las cantidades de energía realmente suministradas serán las que calcule el Sistema de Intercambios Comerciales (SIC) para CODENSA.</w:t>
      </w:r>
    </w:p>
    <w:p w14:paraId="2E556EF4" w14:textId="77777777" w:rsidR="00625DFB" w:rsidRPr="0045074E" w:rsidRDefault="00625DFB" w:rsidP="00C27E6C">
      <w:pPr>
        <w:tabs>
          <w:tab w:val="left" w:pos="-1440"/>
          <w:tab w:val="left" w:pos="-720"/>
        </w:tabs>
        <w:rPr>
          <w:rFonts w:ascii="Arial" w:hAnsi="Arial" w:cs="Arial"/>
          <w:color w:val="000000"/>
          <w:sz w:val="22"/>
          <w:szCs w:val="22"/>
        </w:rPr>
      </w:pPr>
    </w:p>
    <w:p w14:paraId="1E8E535F" w14:textId="22BF36BA" w:rsidR="00A954B2" w:rsidRPr="0045074E" w:rsidRDefault="00A954B2" w:rsidP="00C27E6C">
      <w:pPr>
        <w:rPr>
          <w:rFonts w:ascii="Arial" w:hAnsi="Arial" w:cs="Arial"/>
          <w:color w:val="000000"/>
          <w:sz w:val="22"/>
          <w:szCs w:val="22"/>
        </w:rPr>
      </w:pPr>
      <w:r w:rsidRPr="0045074E">
        <w:rPr>
          <w:rFonts w:ascii="Arial" w:hAnsi="Arial" w:cs="Arial"/>
          <w:b/>
          <w:sz w:val="22"/>
          <w:szCs w:val="22"/>
        </w:rPr>
        <w:t>SÉPTIMO.- FÓRMULA DE AJUSTE.-</w:t>
      </w:r>
      <w:r w:rsidRPr="0045074E">
        <w:rPr>
          <w:rFonts w:ascii="Arial" w:hAnsi="Arial" w:cs="Arial"/>
          <w:sz w:val="22"/>
          <w:szCs w:val="22"/>
        </w:rPr>
        <w:t xml:space="preserve"> La actualización mensual del precio del suministro se hará con base en la variación del Índice de Precios al Productor</w:t>
      </w:r>
      <w:r w:rsidR="00CE4063" w:rsidRPr="0045074E">
        <w:rPr>
          <w:rFonts w:ascii="Arial" w:hAnsi="Arial" w:cs="Arial"/>
          <w:sz w:val="22"/>
          <w:szCs w:val="22"/>
        </w:rPr>
        <w:t xml:space="preserve"> Serie</w:t>
      </w:r>
      <w:r w:rsidRPr="0045074E">
        <w:rPr>
          <w:rFonts w:ascii="Arial" w:hAnsi="Arial" w:cs="Arial"/>
          <w:sz w:val="22"/>
          <w:szCs w:val="22"/>
        </w:rPr>
        <w:t xml:space="preserve"> Oferta Interna certificado por la entidad competente, de acuerdo con la siguiente fórmula de ajuste: P</w:t>
      </w:r>
      <w:r w:rsidRPr="0045074E">
        <w:rPr>
          <w:rFonts w:ascii="Arial" w:hAnsi="Arial" w:cs="Arial"/>
          <w:sz w:val="22"/>
          <w:szCs w:val="22"/>
          <w:vertAlign w:val="subscript"/>
        </w:rPr>
        <w:t>i</w:t>
      </w:r>
      <w:r w:rsidRPr="0045074E">
        <w:rPr>
          <w:rFonts w:ascii="Arial" w:hAnsi="Arial" w:cs="Arial"/>
          <w:sz w:val="22"/>
          <w:szCs w:val="22"/>
        </w:rPr>
        <w:t>=P</w:t>
      </w:r>
      <w:r w:rsidRPr="0045074E">
        <w:rPr>
          <w:rFonts w:ascii="Arial" w:hAnsi="Arial" w:cs="Arial"/>
          <w:sz w:val="22"/>
          <w:szCs w:val="22"/>
          <w:vertAlign w:val="subscript"/>
        </w:rPr>
        <w:t>0</w:t>
      </w:r>
      <w:r w:rsidRPr="0045074E">
        <w:rPr>
          <w:rFonts w:ascii="Arial" w:hAnsi="Arial" w:cs="Arial"/>
          <w:sz w:val="22"/>
          <w:szCs w:val="22"/>
        </w:rPr>
        <w:t>(IPP</w:t>
      </w:r>
      <w:r w:rsidRPr="0045074E">
        <w:rPr>
          <w:rFonts w:ascii="Arial" w:hAnsi="Arial" w:cs="Arial"/>
          <w:sz w:val="22"/>
          <w:szCs w:val="22"/>
          <w:vertAlign w:val="subscript"/>
        </w:rPr>
        <w:t>i</w:t>
      </w:r>
      <w:r w:rsidRPr="0045074E">
        <w:rPr>
          <w:rFonts w:ascii="Arial" w:hAnsi="Arial" w:cs="Arial"/>
          <w:sz w:val="22"/>
          <w:szCs w:val="22"/>
        </w:rPr>
        <w:t>/IPP</w:t>
      </w:r>
      <w:r w:rsidRPr="0045074E">
        <w:rPr>
          <w:rFonts w:ascii="Arial" w:hAnsi="Arial" w:cs="Arial"/>
          <w:sz w:val="22"/>
          <w:szCs w:val="22"/>
          <w:vertAlign w:val="subscript"/>
        </w:rPr>
        <w:t>0</w:t>
      </w:r>
      <w:r w:rsidRPr="0045074E">
        <w:rPr>
          <w:rFonts w:ascii="Arial" w:hAnsi="Arial" w:cs="Arial"/>
          <w:sz w:val="22"/>
          <w:szCs w:val="22"/>
        </w:rPr>
        <w:t>), donde: P</w:t>
      </w:r>
      <w:r w:rsidRPr="0045074E">
        <w:rPr>
          <w:rFonts w:ascii="Arial" w:hAnsi="Arial" w:cs="Arial"/>
          <w:sz w:val="22"/>
          <w:szCs w:val="22"/>
          <w:vertAlign w:val="subscript"/>
        </w:rPr>
        <w:t>0</w:t>
      </w:r>
      <w:r w:rsidRPr="0045074E">
        <w:rPr>
          <w:rFonts w:ascii="Arial" w:hAnsi="Arial" w:cs="Arial"/>
          <w:sz w:val="22"/>
          <w:szCs w:val="22"/>
        </w:rPr>
        <w:t xml:space="preserve">= Precio de la energía en pesos </w:t>
      </w:r>
      <w:r w:rsidR="006272F4" w:rsidRPr="0045074E">
        <w:rPr>
          <w:rFonts w:ascii="Arial" w:hAnsi="Arial" w:cs="Arial"/>
          <w:color w:val="000000"/>
          <w:sz w:val="22"/>
          <w:szCs w:val="22"/>
        </w:rPr>
        <w:t xml:space="preserve">constantes del mes de </w:t>
      </w:r>
      <w:r w:rsidR="00B817F0" w:rsidRPr="0045074E">
        <w:rPr>
          <w:rFonts w:ascii="Arial" w:hAnsi="Arial" w:cs="Arial"/>
          <w:noProof/>
          <w:color w:val="000000"/>
          <w:sz w:val="22"/>
          <w:szCs w:val="22"/>
        </w:rPr>
        <w:fldChar w:fldCharType="begin"/>
      </w:r>
      <w:r w:rsidR="00B817F0" w:rsidRPr="0045074E">
        <w:rPr>
          <w:rFonts w:ascii="Arial" w:hAnsi="Arial" w:cs="Arial"/>
          <w:noProof/>
          <w:color w:val="000000"/>
          <w:sz w:val="22"/>
          <w:szCs w:val="22"/>
        </w:rPr>
        <w:instrText xml:space="preserve"> MERGEFIELD COD58 </w:instrText>
      </w:r>
      <w:r w:rsidR="00B817F0" w:rsidRPr="0045074E">
        <w:rPr>
          <w:rFonts w:ascii="Arial" w:hAnsi="Arial" w:cs="Arial"/>
          <w:noProof/>
          <w:color w:val="000000"/>
          <w:sz w:val="22"/>
          <w:szCs w:val="22"/>
        </w:rPr>
        <w:fldChar w:fldCharType="separate"/>
      </w:r>
      <w:r w:rsidR="00B817F0">
        <w:rPr>
          <w:rFonts w:ascii="Arial" w:hAnsi="Arial" w:cs="Arial"/>
          <w:noProof/>
          <w:color w:val="000000"/>
          <w:sz w:val="22"/>
          <w:szCs w:val="22"/>
        </w:rPr>
        <w:t xml:space="preserve">Noviembre de </w:t>
      </w:r>
      <w:r w:rsidR="00B817F0" w:rsidRPr="0045074E">
        <w:rPr>
          <w:rFonts w:ascii="Arial" w:hAnsi="Arial" w:cs="Arial"/>
          <w:noProof/>
          <w:color w:val="000000"/>
          <w:sz w:val="22"/>
          <w:szCs w:val="22"/>
        </w:rPr>
        <w:t>201</w:t>
      </w:r>
      <w:r w:rsidR="00B817F0" w:rsidRPr="0045074E">
        <w:rPr>
          <w:rFonts w:ascii="Arial" w:hAnsi="Arial" w:cs="Arial"/>
          <w:noProof/>
          <w:color w:val="000000"/>
          <w:sz w:val="22"/>
          <w:szCs w:val="22"/>
        </w:rPr>
        <w:fldChar w:fldCharType="end"/>
      </w:r>
      <w:r w:rsidR="00877B02" w:rsidRPr="0045074E">
        <w:rPr>
          <w:rFonts w:ascii="Arial" w:hAnsi="Arial" w:cs="Arial"/>
          <w:noProof/>
          <w:color w:val="000000"/>
          <w:sz w:val="22"/>
          <w:szCs w:val="22"/>
        </w:rPr>
        <w:t>9</w:t>
      </w:r>
      <w:r w:rsidRPr="0045074E">
        <w:rPr>
          <w:rFonts w:ascii="Arial" w:hAnsi="Arial" w:cs="Arial"/>
          <w:sz w:val="22"/>
          <w:szCs w:val="22"/>
        </w:rPr>
        <w:t>, P</w:t>
      </w:r>
      <w:r w:rsidRPr="0045074E">
        <w:rPr>
          <w:rFonts w:ascii="Arial" w:hAnsi="Arial" w:cs="Arial"/>
          <w:sz w:val="22"/>
          <w:szCs w:val="22"/>
          <w:vertAlign w:val="subscript"/>
        </w:rPr>
        <w:t>i</w:t>
      </w:r>
      <w:r w:rsidRPr="0045074E">
        <w:rPr>
          <w:rFonts w:ascii="Arial" w:hAnsi="Arial" w:cs="Arial"/>
          <w:b/>
          <w:sz w:val="22"/>
          <w:szCs w:val="22"/>
        </w:rPr>
        <w:t xml:space="preserve"> </w:t>
      </w:r>
      <w:r w:rsidRPr="0045074E">
        <w:rPr>
          <w:rFonts w:ascii="Arial" w:hAnsi="Arial" w:cs="Arial"/>
          <w:sz w:val="22"/>
          <w:szCs w:val="22"/>
        </w:rPr>
        <w:t>= Precio de la energía en el mes i, IPP</w:t>
      </w:r>
      <w:r w:rsidRPr="0045074E">
        <w:rPr>
          <w:rFonts w:ascii="Arial" w:hAnsi="Arial" w:cs="Arial"/>
          <w:sz w:val="22"/>
          <w:szCs w:val="22"/>
          <w:vertAlign w:val="subscript"/>
        </w:rPr>
        <w:t xml:space="preserve">0 </w:t>
      </w:r>
      <w:r w:rsidRPr="0045074E">
        <w:rPr>
          <w:rFonts w:ascii="Arial" w:hAnsi="Arial" w:cs="Arial"/>
          <w:sz w:val="22"/>
          <w:szCs w:val="22"/>
        </w:rPr>
        <w:t xml:space="preserve">= Índice de Precios al Productor </w:t>
      </w:r>
      <w:r w:rsidR="0017678F" w:rsidRPr="0045074E">
        <w:rPr>
          <w:rFonts w:ascii="Arial" w:hAnsi="Arial" w:cs="Arial"/>
          <w:sz w:val="22"/>
          <w:szCs w:val="22"/>
        </w:rPr>
        <w:t xml:space="preserve">Serie </w:t>
      </w:r>
      <w:r w:rsidRPr="0045074E">
        <w:rPr>
          <w:rFonts w:ascii="Arial" w:hAnsi="Arial" w:cs="Arial"/>
          <w:sz w:val="22"/>
          <w:szCs w:val="22"/>
        </w:rPr>
        <w:t xml:space="preserve">Oferta Interna certificado por la autoridad </w:t>
      </w:r>
      <w:r w:rsidR="006272F4" w:rsidRPr="0045074E">
        <w:rPr>
          <w:rFonts w:ascii="Arial" w:hAnsi="Arial" w:cs="Arial"/>
          <w:color w:val="000000"/>
          <w:sz w:val="22"/>
          <w:szCs w:val="22"/>
        </w:rPr>
        <w:t xml:space="preserve">competente para el mes de </w:t>
      </w:r>
      <w:r w:rsidR="00B817F0" w:rsidRPr="0045074E">
        <w:rPr>
          <w:rFonts w:ascii="Arial" w:hAnsi="Arial" w:cs="Arial"/>
          <w:noProof/>
          <w:color w:val="000000"/>
          <w:sz w:val="22"/>
          <w:szCs w:val="22"/>
        </w:rPr>
        <w:fldChar w:fldCharType="begin"/>
      </w:r>
      <w:r w:rsidR="00B817F0" w:rsidRPr="0045074E">
        <w:rPr>
          <w:rFonts w:ascii="Arial" w:hAnsi="Arial" w:cs="Arial"/>
          <w:noProof/>
          <w:color w:val="000000"/>
          <w:sz w:val="22"/>
          <w:szCs w:val="22"/>
        </w:rPr>
        <w:instrText xml:space="preserve"> MERGEFIELD COD58 </w:instrText>
      </w:r>
      <w:r w:rsidR="00B817F0" w:rsidRPr="0045074E">
        <w:rPr>
          <w:rFonts w:ascii="Arial" w:hAnsi="Arial" w:cs="Arial"/>
          <w:noProof/>
          <w:color w:val="000000"/>
          <w:sz w:val="22"/>
          <w:szCs w:val="22"/>
        </w:rPr>
        <w:fldChar w:fldCharType="separate"/>
      </w:r>
      <w:r w:rsidR="00B817F0">
        <w:rPr>
          <w:rFonts w:ascii="Arial" w:hAnsi="Arial" w:cs="Arial"/>
          <w:noProof/>
          <w:color w:val="000000"/>
          <w:sz w:val="22"/>
          <w:szCs w:val="22"/>
        </w:rPr>
        <w:t xml:space="preserve">Noviembre </w:t>
      </w:r>
      <w:r w:rsidR="00B817F0" w:rsidRPr="0045074E">
        <w:rPr>
          <w:rFonts w:ascii="Arial" w:hAnsi="Arial" w:cs="Arial"/>
          <w:noProof/>
          <w:color w:val="000000"/>
          <w:sz w:val="22"/>
          <w:szCs w:val="22"/>
        </w:rPr>
        <w:t>de 201</w:t>
      </w:r>
      <w:r w:rsidR="00B817F0" w:rsidRPr="0045074E">
        <w:rPr>
          <w:rFonts w:ascii="Arial" w:hAnsi="Arial" w:cs="Arial"/>
          <w:noProof/>
          <w:color w:val="000000"/>
          <w:sz w:val="22"/>
          <w:szCs w:val="22"/>
        </w:rPr>
        <w:fldChar w:fldCharType="end"/>
      </w:r>
      <w:r w:rsidR="00877B02" w:rsidRPr="0045074E">
        <w:rPr>
          <w:rFonts w:ascii="Arial" w:hAnsi="Arial" w:cs="Arial"/>
          <w:noProof/>
          <w:color w:val="000000"/>
          <w:sz w:val="22"/>
          <w:szCs w:val="22"/>
        </w:rPr>
        <w:t>9</w:t>
      </w:r>
      <w:r w:rsidR="006272F4" w:rsidRPr="0045074E">
        <w:rPr>
          <w:rFonts w:ascii="Arial" w:hAnsi="Arial" w:cs="Arial"/>
          <w:color w:val="000000"/>
          <w:sz w:val="22"/>
          <w:szCs w:val="22"/>
        </w:rPr>
        <w:t>, e IPP</w:t>
      </w:r>
      <w:r w:rsidR="006272F4" w:rsidRPr="0045074E">
        <w:rPr>
          <w:rFonts w:ascii="Arial" w:hAnsi="Arial" w:cs="Arial"/>
          <w:color w:val="000000"/>
          <w:sz w:val="22"/>
          <w:szCs w:val="22"/>
          <w:vertAlign w:val="subscript"/>
        </w:rPr>
        <w:t>i</w:t>
      </w:r>
      <w:r w:rsidR="006272F4" w:rsidRPr="0045074E">
        <w:rPr>
          <w:rFonts w:ascii="Arial" w:hAnsi="Arial" w:cs="Arial"/>
          <w:color w:val="000000"/>
          <w:sz w:val="22"/>
          <w:szCs w:val="22"/>
        </w:rPr>
        <w:t xml:space="preserve">= </w:t>
      </w:r>
      <w:r w:rsidR="008D03E8" w:rsidRPr="0045074E">
        <w:rPr>
          <w:rFonts w:ascii="Arial" w:hAnsi="Arial" w:cs="Arial"/>
          <w:sz w:val="22"/>
          <w:szCs w:val="22"/>
        </w:rPr>
        <w:t xml:space="preserve">Índice de Precios al Productor Serie Oferta Interna </w:t>
      </w:r>
      <w:r w:rsidR="006272F4" w:rsidRPr="0045074E">
        <w:rPr>
          <w:rFonts w:ascii="Arial" w:hAnsi="Arial" w:cs="Arial"/>
          <w:color w:val="000000"/>
          <w:sz w:val="22"/>
          <w:szCs w:val="22"/>
        </w:rPr>
        <w:t>certificado por la autoridad competente para el mes i.</w:t>
      </w:r>
      <w:r w:rsidRPr="0045074E">
        <w:rPr>
          <w:rFonts w:ascii="Arial" w:hAnsi="Arial" w:cs="Arial"/>
          <w:sz w:val="22"/>
          <w:szCs w:val="22"/>
        </w:rPr>
        <w:t xml:space="preserve"> El valor resultante de aplicar la fórmula de indexación se redondeará a dos (2) decimales y este será el que se utilice para la liquidación y facturación de la energía suministrada. </w:t>
      </w:r>
    </w:p>
    <w:p w14:paraId="55212DFD" w14:textId="77777777" w:rsidR="00625DFB" w:rsidRPr="0045074E" w:rsidRDefault="00625DFB" w:rsidP="00C27E6C">
      <w:pPr>
        <w:tabs>
          <w:tab w:val="left" w:pos="-1440"/>
          <w:tab w:val="left" w:pos="-720"/>
        </w:tabs>
        <w:rPr>
          <w:rFonts w:ascii="Arial" w:hAnsi="Arial" w:cs="Arial"/>
          <w:color w:val="000000"/>
          <w:sz w:val="22"/>
          <w:szCs w:val="22"/>
        </w:rPr>
      </w:pPr>
    </w:p>
    <w:p w14:paraId="74EE31E0" w14:textId="1B87E50D"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b/>
          <w:color w:val="000000"/>
          <w:sz w:val="22"/>
          <w:szCs w:val="22"/>
        </w:rPr>
        <w:t xml:space="preserve">OCTAVO.- FACTURAS Y FORMA DE PAGO.- </w:t>
      </w:r>
      <w:r w:rsidRPr="0045074E">
        <w:rPr>
          <w:rFonts w:ascii="Arial" w:hAnsi="Arial" w:cs="Arial"/>
          <w:color w:val="000000"/>
          <w:sz w:val="22"/>
          <w:szCs w:val="22"/>
        </w:rPr>
        <w:t xml:space="preserve">CODENSA deberá efectuar el pago de la energía suministrada en cada mes en pesos colombianos. Cada factura que presente </w:t>
      </w:r>
      <w:r w:rsidR="00CF3178">
        <w:rPr>
          <w:rFonts w:ascii="Arial" w:hAnsi="Arial" w:cs="Arial"/>
          <w:color w:val="000000"/>
          <w:sz w:val="22"/>
          <w:szCs w:val="22"/>
        </w:rPr>
        <w:t>XXXX (</w:t>
      </w:r>
      <w:r w:rsidR="008451DD" w:rsidRPr="0045074E">
        <w:rPr>
          <w:rFonts w:ascii="Arial" w:hAnsi="Arial" w:cs="Arial"/>
          <w:i/>
          <w:iCs/>
          <w:color w:val="000000"/>
          <w:sz w:val="22"/>
          <w:szCs w:val="22"/>
        </w:rPr>
        <w:fldChar w:fldCharType="begin"/>
      </w:r>
      <w:r w:rsidRPr="0045074E">
        <w:rPr>
          <w:rFonts w:ascii="Arial" w:hAnsi="Arial" w:cs="Arial"/>
          <w:i/>
          <w:iCs/>
          <w:color w:val="000000"/>
          <w:sz w:val="22"/>
          <w:szCs w:val="22"/>
        </w:rPr>
        <w:instrText xml:space="preserve"> MERGEFIELD COD02 </w:instrText>
      </w:r>
      <w:r w:rsidR="008451DD" w:rsidRPr="0045074E">
        <w:rPr>
          <w:rFonts w:ascii="Arial" w:hAnsi="Arial" w:cs="Arial"/>
          <w:i/>
          <w:iCs/>
          <w:color w:val="000000"/>
          <w:sz w:val="22"/>
          <w:szCs w:val="22"/>
        </w:rPr>
        <w:fldChar w:fldCharType="separate"/>
      </w:r>
      <w:r w:rsidR="00B638F6" w:rsidRPr="0045074E">
        <w:rPr>
          <w:rFonts w:ascii="Arial" w:hAnsi="Arial" w:cs="Arial"/>
          <w:i/>
          <w:iCs/>
          <w:noProof/>
          <w:color w:val="000000"/>
          <w:sz w:val="22"/>
          <w:szCs w:val="22"/>
        </w:rPr>
        <w:t>EMPRESA OFERENTE S.A. ESP</w:t>
      </w:r>
      <w:r w:rsidR="008451DD" w:rsidRPr="0045074E">
        <w:rPr>
          <w:rFonts w:ascii="Arial" w:hAnsi="Arial" w:cs="Arial"/>
          <w:i/>
          <w:iCs/>
          <w:color w:val="000000"/>
          <w:sz w:val="22"/>
          <w:szCs w:val="22"/>
        </w:rPr>
        <w:fldChar w:fldCharType="end"/>
      </w:r>
      <w:r w:rsidR="00CF3178">
        <w:rPr>
          <w:rFonts w:ascii="Arial" w:hAnsi="Arial" w:cs="Arial"/>
          <w:i/>
          <w:iCs/>
          <w:color w:val="000000"/>
          <w:sz w:val="22"/>
          <w:szCs w:val="22"/>
        </w:rPr>
        <w:t>)</w:t>
      </w:r>
      <w:r w:rsidRPr="0045074E">
        <w:rPr>
          <w:rFonts w:ascii="Arial" w:hAnsi="Arial" w:cs="Arial"/>
          <w:color w:val="000000"/>
          <w:sz w:val="22"/>
          <w:szCs w:val="22"/>
        </w:rPr>
        <w:t xml:space="preserve"> contendrá los soportes correspondientes y cumplirá con los requisitos exigidos tanto en la legislación tributaria como los solicitados por CODENSA. El siguiente es el procedimiento para la facturación y los pagos: </w:t>
      </w:r>
      <w:r w:rsidRPr="0045074E">
        <w:rPr>
          <w:rFonts w:ascii="Arial" w:hAnsi="Arial" w:cs="Arial"/>
          <w:b/>
          <w:color w:val="000000"/>
          <w:sz w:val="22"/>
          <w:szCs w:val="22"/>
        </w:rPr>
        <w:t>1.</w:t>
      </w:r>
      <w:r w:rsidRPr="0045074E">
        <w:rPr>
          <w:rFonts w:ascii="Arial" w:hAnsi="Arial" w:cs="Arial"/>
          <w:color w:val="000000"/>
          <w:sz w:val="22"/>
          <w:szCs w:val="22"/>
        </w:rPr>
        <w:t xml:space="preserve"> </w:t>
      </w:r>
      <w:r w:rsidRPr="0045074E">
        <w:rPr>
          <w:rFonts w:ascii="Arial" w:hAnsi="Arial" w:cs="Arial"/>
          <w:b/>
          <w:color w:val="000000"/>
          <w:sz w:val="22"/>
          <w:szCs w:val="22"/>
        </w:rPr>
        <w:t xml:space="preserve">Facturación.- </w:t>
      </w:r>
      <w:r w:rsidRPr="0045074E">
        <w:rPr>
          <w:rFonts w:ascii="Arial" w:hAnsi="Arial" w:cs="Arial"/>
          <w:color w:val="000000"/>
          <w:sz w:val="22"/>
          <w:szCs w:val="22"/>
        </w:rPr>
        <w:t xml:space="preserve">Para cobrar el valor de la energía suministrada, presentaremos la factura dentro de los primeros </w:t>
      </w:r>
      <w:r w:rsidR="008451DD" w:rsidRPr="0045074E">
        <w:rPr>
          <w:rFonts w:ascii="Arial" w:hAnsi="Arial" w:cs="Arial"/>
          <w:i/>
          <w:iCs/>
          <w:noProof/>
          <w:color w:val="000000"/>
          <w:sz w:val="22"/>
          <w:szCs w:val="22"/>
        </w:rPr>
        <w:fldChar w:fldCharType="begin"/>
      </w:r>
      <w:r w:rsidRPr="0045074E">
        <w:rPr>
          <w:rFonts w:ascii="Arial" w:hAnsi="Arial" w:cs="Arial"/>
          <w:i/>
          <w:iCs/>
          <w:noProof/>
          <w:color w:val="000000"/>
          <w:sz w:val="22"/>
          <w:szCs w:val="22"/>
        </w:rPr>
        <w:instrText xml:space="preserve"> MERGEFIELD COD46 </w:instrText>
      </w:r>
      <w:r w:rsidR="008451DD" w:rsidRPr="0045074E">
        <w:rPr>
          <w:rFonts w:ascii="Arial" w:hAnsi="Arial" w:cs="Arial"/>
          <w:i/>
          <w:iCs/>
          <w:noProof/>
          <w:color w:val="000000"/>
          <w:sz w:val="22"/>
          <w:szCs w:val="22"/>
        </w:rPr>
        <w:fldChar w:fldCharType="separate"/>
      </w:r>
      <w:r w:rsidR="00B638F6" w:rsidRPr="0045074E">
        <w:rPr>
          <w:rFonts w:ascii="Arial" w:hAnsi="Arial" w:cs="Arial"/>
          <w:i/>
          <w:iCs/>
          <w:noProof/>
          <w:color w:val="000000"/>
          <w:sz w:val="22"/>
          <w:szCs w:val="22"/>
        </w:rPr>
        <w:t>doce (12) días hábiles</w:t>
      </w:r>
      <w:r w:rsidR="008451DD" w:rsidRPr="0045074E">
        <w:rPr>
          <w:rFonts w:ascii="Arial" w:hAnsi="Arial" w:cs="Arial"/>
          <w:i/>
          <w:iCs/>
          <w:noProof/>
          <w:color w:val="000000"/>
          <w:sz w:val="22"/>
          <w:szCs w:val="22"/>
        </w:rPr>
        <w:fldChar w:fldCharType="end"/>
      </w:r>
      <w:r w:rsidRPr="0045074E">
        <w:rPr>
          <w:rFonts w:ascii="Arial" w:hAnsi="Arial" w:cs="Arial"/>
          <w:i/>
          <w:color w:val="000000"/>
          <w:sz w:val="22"/>
          <w:szCs w:val="22"/>
        </w:rPr>
        <w:t xml:space="preserve"> </w:t>
      </w:r>
      <w:r w:rsidR="0073510B" w:rsidRPr="0045074E">
        <w:rPr>
          <w:rFonts w:ascii="Arial" w:hAnsi="Arial" w:cs="Arial"/>
          <w:color w:val="000000"/>
          <w:sz w:val="22"/>
          <w:szCs w:val="22"/>
        </w:rPr>
        <w:t xml:space="preserve">siguientes al mes de suministro. La factura será enviada personalmente a CODENSA en original y copia, </w:t>
      </w:r>
      <w:r w:rsidR="003B2335" w:rsidRPr="0045074E">
        <w:rPr>
          <w:rFonts w:ascii="Arial" w:hAnsi="Arial" w:cs="Arial"/>
          <w:color w:val="000000"/>
          <w:sz w:val="22"/>
          <w:szCs w:val="22"/>
        </w:rPr>
        <w:t xml:space="preserve">o </w:t>
      </w:r>
      <w:r w:rsidR="0073510B" w:rsidRPr="0045074E">
        <w:rPr>
          <w:rFonts w:ascii="Arial" w:hAnsi="Arial" w:cs="Arial"/>
          <w:color w:val="000000"/>
          <w:sz w:val="22"/>
          <w:szCs w:val="22"/>
        </w:rPr>
        <w:t>por correo certificado, y correo electrónico, siendo válida como fecha de recepción, la fecha de recibo del original, o correo electrónico en CODENSA, cuando sea enviada por correo certificado y correo electrónico. El envío de las facturas vía correo electrónico es necesario para que CODENSA adelante la revisión y aprobación de las mismas, siendo indispensable enviar el documento original para el pago de las sumas adeudadas. El vencimiento será</w:t>
      </w:r>
      <w:r w:rsidRPr="0045074E">
        <w:rPr>
          <w:rFonts w:ascii="Arial" w:hAnsi="Arial" w:cs="Arial"/>
          <w:color w:val="000000"/>
          <w:sz w:val="22"/>
          <w:szCs w:val="22"/>
        </w:rPr>
        <w:t xml:space="preserve"> </w:t>
      </w:r>
      <w:r w:rsidR="008451DD" w:rsidRPr="0045074E">
        <w:rPr>
          <w:rFonts w:ascii="Arial" w:hAnsi="Arial" w:cs="Arial"/>
          <w:i/>
          <w:iCs/>
          <w:noProof/>
          <w:color w:val="000000"/>
          <w:sz w:val="22"/>
          <w:szCs w:val="22"/>
        </w:rPr>
        <w:fldChar w:fldCharType="begin"/>
      </w:r>
      <w:r w:rsidRPr="0045074E">
        <w:rPr>
          <w:rFonts w:ascii="Arial" w:hAnsi="Arial" w:cs="Arial"/>
          <w:i/>
          <w:iCs/>
          <w:noProof/>
          <w:color w:val="000000"/>
          <w:sz w:val="22"/>
          <w:szCs w:val="22"/>
        </w:rPr>
        <w:instrText xml:space="preserve"> MERGEFIELD COD45 </w:instrText>
      </w:r>
      <w:r w:rsidR="008451DD" w:rsidRPr="0045074E">
        <w:rPr>
          <w:rFonts w:ascii="Arial" w:hAnsi="Arial" w:cs="Arial"/>
          <w:i/>
          <w:iCs/>
          <w:noProof/>
          <w:color w:val="000000"/>
          <w:sz w:val="22"/>
          <w:szCs w:val="22"/>
        </w:rPr>
        <w:fldChar w:fldCharType="separate"/>
      </w:r>
      <w:r w:rsidR="00B638F6" w:rsidRPr="0045074E">
        <w:rPr>
          <w:rFonts w:ascii="Arial" w:hAnsi="Arial" w:cs="Arial"/>
          <w:i/>
          <w:iCs/>
          <w:noProof/>
          <w:color w:val="000000"/>
          <w:sz w:val="22"/>
          <w:szCs w:val="22"/>
        </w:rPr>
        <w:t>treinta (30) días contados a partir del último día de suministro del mes correspondiente, que en caso de ser un día no hábil, se entenderá  que el pago debe realizarse en el primer día hábil posterior</w:t>
      </w:r>
      <w:r w:rsidR="008451DD" w:rsidRPr="0045074E">
        <w:rPr>
          <w:rFonts w:ascii="Arial" w:hAnsi="Arial" w:cs="Arial"/>
          <w:i/>
          <w:iCs/>
          <w:noProof/>
          <w:color w:val="000000"/>
          <w:sz w:val="22"/>
          <w:szCs w:val="22"/>
        </w:rPr>
        <w:fldChar w:fldCharType="end"/>
      </w:r>
      <w:r w:rsidRPr="0045074E">
        <w:rPr>
          <w:rFonts w:ascii="Arial" w:hAnsi="Arial" w:cs="Arial"/>
          <w:color w:val="000000"/>
          <w:sz w:val="22"/>
          <w:szCs w:val="22"/>
        </w:rPr>
        <w:t xml:space="preserve">. Cuando no se presente la factura dentro del plazo aquí estipulado, por cada día de retardo con respecto a dicho plazo y hasta la fecha de presentación o recibo de la factura por correo </w:t>
      </w:r>
      <w:r w:rsidR="0073510B" w:rsidRPr="0045074E">
        <w:rPr>
          <w:rFonts w:ascii="Arial" w:hAnsi="Arial" w:cs="Arial"/>
          <w:color w:val="000000"/>
          <w:sz w:val="22"/>
          <w:szCs w:val="22"/>
        </w:rPr>
        <w:t xml:space="preserve">certificado o correo electrónico, </w:t>
      </w:r>
      <w:r w:rsidRPr="0045074E">
        <w:rPr>
          <w:rFonts w:ascii="Arial" w:hAnsi="Arial" w:cs="Arial"/>
          <w:color w:val="000000"/>
          <w:sz w:val="22"/>
          <w:szCs w:val="22"/>
        </w:rPr>
        <w:t>se desplazará un día el vencimiento del plazo para el pago.</w:t>
      </w:r>
      <w:r w:rsidRPr="0045074E">
        <w:rPr>
          <w:rFonts w:ascii="Arial" w:hAnsi="Arial" w:cs="Arial"/>
          <w:b/>
          <w:color w:val="000000"/>
          <w:sz w:val="22"/>
          <w:szCs w:val="22"/>
        </w:rPr>
        <w:t xml:space="preserve"> 2.</w:t>
      </w:r>
      <w:r w:rsidRPr="0045074E">
        <w:rPr>
          <w:rFonts w:ascii="Arial" w:hAnsi="Arial" w:cs="Arial"/>
          <w:color w:val="000000"/>
          <w:sz w:val="22"/>
          <w:szCs w:val="22"/>
        </w:rPr>
        <w:t xml:space="preserve"> </w:t>
      </w:r>
      <w:r w:rsidRPr="0045074E">
        <w:rPr>
          <w:rFonts w:ascii="Arial" w:hAnsi="Arial" w:cs="Arial"/>
          <w:b/>
          <w:color w:val="000000"/>
          <w:sz w:val="22"/>
          <w:szCs w:val="22"/>
        </w:rPr>
        <w:t xml:space="preserve">Diferencias entre Facturación y Consumo Real.- </w:t>
      </w:r>
      <w:r w:rsidRPr="0045074E">
        <w:rPr>
          <w:rFonts w:ascii="Arial" w:hAnsi="Arial" w:cs="Arial"/>
          <w:color w:val="000000"/>
          <w:sz w:val="22"/>
          <w:szCs w:val="22"/>
        </w:rPr>
        <w:t xml:space="preserve">En caso de presentarse diferencias entre los datos facturados y los suministros reales se procederá de la siguiente manera: Nuestra empresa elaborará una nota crédito cuando el valor facturado sea superior al suministrado, o una factura de ajuste cuando sea inferior al suministro, por la diferencia a que haya lugar. La elaboración y presentación de las facturas de ajuste se realizarán siguiendo lo establecido en el numeral 1 de este punto. En cuanto a su vencimiento se tendrá en cuenta lo siguiente: Si su presentación se efectúa dentro de los tres (3) días contados a partir de la radicación de la factura que se modifica, su vencimiento será en la misma fecha de vencimiento de la factura original. Si su presentación es posterior al plazo anterior, el vencimiento será el primer día hábil del segundo mes siguiente al mes de presentación. En ningún caso el vencimiento de la factura de ajuste será anterior al vencimiento de la factura original que modifica. Si el vencimiento de la factura de ajuste es posterior a la fecha de vencimiento de la factura original que modifica, CODENSA, para el caso de la factura de ajuste, o nuestra empresa, para el caso de la nota crédito, reconocerán una tasa de actualización equivalente al DTF correspondiente a la última semana del mes anterior a la fecha de elaboración de la nota de ajuste. Esta actualización se aplicará proporcionalmente desde la fecha de vencimiento de la factura que se modifica hasta la fecha de vencimiento estipulada en la nota crédito o débito de ajuste. </w:t>
      </w:r>
      <w:r w:rsidRPr="0045074E">
        <w:rPr>
          <w:rFonts w:ascii="Arial" w:hAnsi="Arial" w:cs="Arial"/>
          <w:b/>
          <w:color w:val="000000"/>
          <w:sz w:val="22"/>
          <w:szCs w:val="22"/>
        </w:rPr>
        <w:t xml:space="preserve">3. </w:t>
      </w:r>
      <w:r w:rsidRPr="0045074E">
        <w:rPr>
          <w:rFonts w:ascii="Arial" w:hAnsi="Arial" w:cs="Arial"/>
          <w:b/>
          <w:bCs/>
          <w:color w:val="000000"/>
          <w:sz w:val="22"/>
          <w:szCs w:val="22"/>
        </w:rPr>
        <w:t>Reliquidaciones del SIC.-</w:t>
      </w:r>
      <w:r w:rsidRPr="0045074E">
        <w:rPr>
          <w:rFonts w:ascii="Arial" w:hAnsi="Arial" w:cs="Arial"/>
          <w:color w:val="000000"/>
          <w:sz w:val="22"/>
          <w:szCs w:val="22"/>
        </w:rPr>
        <w:t xml:space="preserve">  En el evento que las reliquidaciones que efectúe el SIC modifiquen las cantidades de energía suministrada o su precio, nuestra empresa elaborará y presentará las notas de ajuste en el mes siguiente al que se publique la reliquidación. La tasa de actualización para las facturas de ajuste será la misma descrita en el numeral 2 de este punto. 4</w:t>
      </w:r>
      <w:r w:rsidRPr="0045074E">
        <w:rPr>
          <w:rFonts w:ascii="Arial" w:hAnsi="Arial" w:cs="Arial"/>
          <w:b/>
          <w:bCs/>
          <w:color w:val="000000"/>
          <w:sz w:val="22"/>
          <w:szCs w:val="22"/>
        </w:rPr>
        <w:t xml:space="preserve">. Forma de pago: </w:t>
      </w:r>
      <w:r w:rsidR="00845C96" w:rsidRPr="0045074E">
        <w:rPr>
          <w:rFonts w:ascii="Arial" w:hAnsi="Arial" w:cs="Arial"/>
          <w:color w:val="000000"/>
          <w:sz w:val="22"/>
          <w:szCs w:val="22"/>
        </w:rPr>
        <w:t>CODENSA deberá realizar los pagos en la siguiente cuenta: Nombre de Entidad Financiera xxxxxxx, Tipo de Cuenta xxxxx, No. de cuenta xxxxxxxx. (Favor indicar en este punto la forma de pago, y si existen, las condiciones en que se deben realizar, v.gr. fiducias).</w:t>
      </w:r>
    </w:p>
    <w:p w14:paraId="70FC5EF3" w14:textId="77777777" w:rsidR="00845C96" w:rsidRPr="0045074E" w:rsidRDefault="00845C96" w:rsidP="00C27E6C">
      <w:pPr>
        <w:tabs>
          <w:tab w:val="left" w:pos="-1440"/>
          <w:tab w:val="left" w:pos="-720"/>
        </w:tabs>
        <w:rPr>
          <w:rFonts w:ascii="Arial" w:hAnsi="Arial" w:cs="Arial"/>
          <w:color w:val="000000"/>
          <w:sz w:val="22"/>
          <w:szCs w:val="22"/>
        </w:rPr>
      </w:pPr>
    </w:p>
    <w:p w14:paraId="1CD384CB"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color w:val="000000"/>
          <w:sz w:val="22"/>
          <w:szCs w:val="22"/>
        </w:rPr>
        <w:t xml:space="preserve">Los pagos así realizados extinguen las obligaciones de pago a cargo de CODENSA. </w:t>
      </w:r>
    </w:p>
    <w:p w14:paraId="799A249A" w14:textId="77777777" w:rsidR="00625DFB" w:rsidRPr="0045074E" w:rsidRDefault="00625DFB" w:rsidP="00C27E6C">
      <w:pPr>
        <w:tabs>
          <w:tab w:val="left" w:pos="-1440"/>
          <w:tab w:val="left" w:pos="-720"/>
        </w:tabs>
        <w:rPr>
          <w:rFonts w:ascii="Arial" w:hAnsi="Arial" w:cs="Arial"/>
          <w:b/>
          <w:bCs/>
          <w:color w:val="000000"/>
          <w:sz w:val="22"/>
          <w:szCs w:val="22"/>
        </w:rPr>
      </w:pPr>
    </w:p>
    <w:p w14:paraId="297B2561" w14:textId="77777777" w:rsidR="00625DFB" w:rsidRPr="0045074E" w:rsidRDefault="00625DFB" w:rsidP="00C27E6C">
      <w:pPr>
        <w:tabs>
          <w:tab w:val="left" w:pos="-1440"/>
          <w:tab w:val="left" w:pos="-720"/>
        </w:tabs>
        <w:rPr>
          <w:rFonts w:ascii="Arial" w:hAnsi="Arial" w:cs="Arial"/>
          <w:color w:val="000000"/>
          <w:sz w:val="22"/>
          <w:szCs w:val="22"/>
        </w:rPr>
      </w:pPr>
      <w:r w:rsidRPr="0045074E">
        <w:rPr>
          <w:rFonts w:ascii="Arial" w:hAnsi="Arial" w:cs="Arial"/>
          <w:b/>
          <w:bCs/>
          <w:color w:val="000000"/>
          <w:sz w:val="22"/>
          <w:szCs w:val="22"/>
        </w:rPr>
        <w:t xml:space="preserve">PARÁGRAFO 1. </w:t>
      </w:r>
      <w:r w:rsidRPr="0045074E">
        <w:rPr>
          <w:rFonts w:ascii="Arial" w:hAnsi="Arial" w:cs="Arial"/>
          <w:color w:val="000000"/>
          <w:sz w:val="22"/>
          <w:szCs w:val="22"/>
        </w:rPr>
        <w:t xml:space="preserve">Nuestra empresa tendrá en cuenta que CODENSA recibe las facturas hasta el día </w:t>
      </w:r>
      <w:r w:rsidR="003B2335" w:rsidRPr="0045074E">
        <w:rPr>
          <w:rFonts w:ascii="Arial" w:hAnsi="Arial" w:cs="Arial"/>
          <w:color w:val="000000"/>
          <w:sz w:val="22"/>
          <w:szCs w:val="22"/>
        </w:rPr>
        <w:t>15</w:t>
      </w:r>
      <w:r w:rsidRPr="0045074E">
        <w:rPr>
          <w:rFonts w:ascii="Arial" w:hAnsi="Arial" w:cs="Arial"/>
          <w:color w:val="000000"/>
          <w:sz w:val="22"/>
          <w:szCs w:val="22"/>
        </w:rPr>
        <w:t xml:space="preserve"> de cada mes, o el día hábil inmediatamente anterior. </w:t>
      </w:r>
      <w:r w:rsidRPr="0045074E">
        <w:rPr>
          <w:rFonts w:ascii="Arial" w:hAnsi="Arial" w:cs="Arial"/>
          <w:b/>
          <w:color w:val="000000"/>
          <w:sz w:val="22"/>
          <w:szCs w:val="22"/>
        </w:rPr>
        <w:t xml:space="preserve">PARÁGRAFO 2.- </w:t>
      </w:r>
      <w:r w:rsidRPr="0045074E">
        <w:rPr>
          <w:rFonts w:ascii="Arial" w:hAnsi="Arial" w:cs="Arial"/>
          <w:color w:val="000000"/>
          <w:sz w:val="22"/>
          <w:szCs w:val="22"/>
        </w:rPr>
        <w:t>CODENSA, al momento del pago de las respectivas facturas, practicará los descuentos legales que rijan en esa fecha.</w:t>
      </w:r>
    </w:p>
    <w:p w14:paraId="7455B069" w14:textId="77777777" w:rsidR="00625DFB" w:rsidRPr="0045074E" w:rsidRDefault="00625DFB" w:rsidP="00C27E6C">
      <w:pPr>
        <w:tabs>
          <w:tab w:val="left" w:pos="-1440"/>
          <w:tab w:val="left" w:pos="-720"/>
        </w:tabs>
        <w:rPr>
          <w:rFonts w:ascii="Arial" w:hAnsi="Arial" w:cs="Arial"/>
          <w:color w:val="000000"/>
          <w:sz w:val="22"/>
          <w:szCs w:val="22"/>
        </w:rPr>
      </w:pPr>
    </w:p>
    <w:p w14:paraId="165D9280" w14:textId="77777777" w:rsidR="00B97F4F" w:rsidRPr="0045074E" w:rsidRDefault="00B97F4F" w:rsidP="00C27E6C">
      <w:pPr>
        <w:autoSpaceDE w:val="0"/>
        <w:autoSpaceDN w:val="0"/>
        <w:rPr>
          <w:rFonts w:ascii="Arial" w:hAnsi="Arial" w:cs="Arial"/>
          <w:color w:val="000000"/>
          <w:sz w:val="22"/>
          <w:szCs w:val="22"/>
        </w:rPr>
      </w:pPr>
      <w:r w:rsidRPr="0045074E">
        <w:rPr>
          <w:rFonts w:ascii="Arial" w:hAnsi="Arial" w:cs="Arial"/>
          <w:b/>
          <w:color w:val="000000"/>
          <w:sz w:val="22"/>
          <w:szCs w:val="22"/>
        </w:rPr>
        <w:t xml:space="preserve">NOVENO.- IMPUESTOS.- </w:t>
      </w:r>
      <w:r w:rsidRPr="0045074E">
        <w:rPr>
          <w:rFonts w:ascii="Arial" w:hAnsi="Arial" w:cs="Arial"/>
          <w:color w:val="000000"/>
          <w:sz w:val="22"/>
          <w:szCs w:val="22"/>
        </w:rPr>
        <w:t>Los tributos del orden nacional, distrital y municipal que se causen con ocasión de la formalización de la relación jurídica surgida de la oferta estarán a cargo de quien, conforme las leyes, ordenanzas departamentales y acuerdos municipales colombianos vigentes, sea considerado como sujeto pasivo de la respectiva obligación.</w:t>
      </w:r>
    </w:p>
    <w:p w14:paraId="1EC9F0C6" w14:textId="77777777" w:rsidR="00B97F4F" w:rsidRPr="0045074E" w:rsidRDefault="00B97F4F" w:rsidP="00C27E6C">
      <w:pPr>
        <w:autoSpaceDE w:val="0"/>
        <w:autoSpaceDN w:val="0"/>
        <w:rPr>
          <w:rFonts w:ascii="Arial" w:hAnsi="Arial" w:cs="Arial"/>
          <w:color w:val="000000"/>
          <w:sz w:val="22"/>
          <w:szCs w:val="22"/>
        </w:rPr>
      </w:pPr>
    </w:p>
    <w:p w14:paraId="44269F37" w14:textId="77777777" w:rsidR="00B97F4F" w:rsidRPr="0045074E" w:rsidRDefault="00B97F4F" w:rsidP="00C27E6C">
      <w:pPr>
        <w:autoSpaceDE w:val="0"/>
        <w:autoSpaceDN w:val="0"/>
        <w:rPr>
          <w:rFonts w:ascii="Arial" w:hAnsi="Arial" w:cs="Arial"/>
          <w:color w:val="000000"/>
          <w:sz w:val="22"/>
          <w:szCs w:val="22"/>
        </w:rPr>
      </w:pPr>
      <w:r w:rsidRPr="0045074E">
        <w:rPr>
          <w:rFonts w:ascii="Arial" w:hAnsi="Arial" w:cs="Arial"/>
          <w:color w:val="000000"/>
          <w:sz w:val="22"/>
          <w:szCs w:val="22"/>
        </w:rPr>
        <w:t>El estricto cumplimiento de los deberes formales asociados a los tributos que se originen por la relación jurídica surgida de la oferta y la práctica de las retenciones que resulten aplicables, será de responsabilidad de la parte que resulte obligada conforme se prevea en las leyes, ordenanzas departamentales y acuerdos municipales colombianos vigentes.</w:t>
      </w:r>
    </w:p>
    <w:p w14:paraId="18B6DF2B" w14:textId="77777777" w:rsidR="00B97F4F" w:rsidRPr="0045074E" w:rsidRDefault="00B97F4F" w:rsidP="00C27E6C">
      <w:pPr>
        <w:rPr>
          <w:rFonts w:ascii="Arial" w:hAnsi="Arial" w:cs="Arial"/>
          <w:color w:val="000000"/>
          <w:sz w:val="22"/>
          <w:szCs w:val="22"/>
        </w:rPr>
      </w:pPr>
    </w:p>
    <w:p w14:paraId="3A9C3476" w14:textId="77777777" w:rsidR="0052765D" w:rsidRPr="0045074E" w:rsidRDefault="00B97F4F" w:rsidP="00C27E6C">
      <w:pPr>
        <w:rPr>
          <w:rFonts w:ascii="Arial" w:hAnsi="Arial" w:cs="Arial"/>
          <w:color w:val="000000"/>
          <w:sz w:val="22"/>
          <w:szCs w:val="22"/>
        </w:rPr>
      </w:pPr>
      <w:r w:rsidRPr="0045074E">
        <w:rPr>
          <w:rFonts w:ascii="Arial" w:hAnsi="Arial" w:cs="Arial"/>
          <w:color w:val="000000"/>
          <w:sz w:val="22"/>
          <w:szCs w:val="22"/>
        </w:rPr>
        <w:t>Las partes se comprometen a suministrar la información y documentación soporte que resulte necesaria para la correcta determinación de sus obligaciones tributarias.</w:t>
      </w:r>
    </w:p>
    <w:p w14:paraId="1595636B" w14:textId="77777777" w:rsidR="0052765D" w:rsidRPr="0045074E" w:rsidRDefault="0052765D" w:rsidP="00C27E6C">
      <w:pPr>
        <w:rPr>
          <w:rFonts w:ascii="Arial" w:hAnsi="Arial" w:cs="Arial"/>
          <w:b/>
          <w:color w:val="000000"/>
          <w:sz w:val="22"/>
          <w:szCs w:val="22"/>
        </w:rPr>
      </w:pPr>
    </w:p>
    <w:p w14:paraId="1F13BD77" w14:textId="77777777" w:rsidR="00625DFB" w:rsidRPr="0045074E" w:rsidRDefault="0052765D" w:rsidP="00C27E6C">
      <w:pPr>
        <w:rPr>
          <w:rFonts w:ascii="Arial" w:hAnsi="Arial" w:cs="Arial"/>
          <w:color w:val="000000"/>
          <w:sz w:val="22"/>
          <w:szCs w:val="22"/>
        </w:rPr>
      </w:pPr>
      <w:r w:rsidRPr="0045074E">
        <w:rPr>
          <w:rFonts w:ascii="Arial" w:hAnsi="Arial" w:cs="Arial"/>
          <w:b/>
          <w:color w:val="000000"/>
          <w:sz w:val="22"/>
          <w:szCs w:val="22"/>
        </w:rPr>
        <w:t>DÉCIMO</w:t>
      </w:r>
      <w:r w:rsidR="00625DFB" w:rsidRPr="0045074E">
        <w:rPr>
          <w:rFonts w:ascii="Arial" w:hAnsi="Arial" w:cs="Arial"/>
          <w:b/>
          <w:color w:val="000000"/>
          <w:sz w:val="22"/>
          <w:szCs w:val="22"/>
        </w:rPr>
        <w:t xml:space="preserve">.- GARANTÍA DE CUMPLIMIENTO.- </w:t>
      </w:r>
      <w:r w:rsidR="00625DFB" w:rsidRPr="0045074E">
        <w:rPr>
          <w:rFonts w:ascii="Arial" w:hAnsi="Arial" w:cs="Arial"/>
          <w:color w:val="000000"/>
          <w:sz w:val="22"/>
          <w:szCs w:val="22"/>
        </w:rPr>
        <w:t>Constituiremos y presentaremos la garantía de cumplimiento a f</w:t>
      </w:r>
      <w:r w:rsidR="00E368BE" w:rsidRPr="0045074E">
        <w:rPr>
          <w:rFonts w:ascii="Arial" w:hAnsi="Arial" w:cs="Arial"/>
          <w:color w:val="000000"/>
          <w:sz w:val="22"/>
          <w:szCs w:val="22"/>
        </w:rPr>
        <w:t xml:space="preserve">avor de CODENSA, dentro de los </w:t>
      </w:r>
      <w:r w:rsidR="00F54DC0" w:rsidRPr="0045074E">
        <w:rPr>
          <w:rFonts w:ascii="Arial" w:hAnsi="Arial" w:cs="Arial"/>
          <w:color w:val="000000"/>
          <w:sz w:val="22"/>
          <w:szCs w:val="22"/>
        </w:rPr>
        <w:t>doce</w:t>
      </w:r>
      <w:r w:rsidR="00DF4E2E">
        <w:rPr>
          <w:rFonts w:ascii="Arial" w:hAnsi="Arial" w:cs="Arial"/>
          <w:color w:val="000000"/>
          <w:sz w:val="22"/>
          <w:szCs w:val="22"/>
        </w:rPr>
        <w:t xml:space="preserve"> </w:t>
      </w:r>
      <w:r w:rsidR="00107650" w:rsidRPr="00217BE2">
        <w:rPr>
          <w:rFonts w:ascii="Arial" w:hAnsi="Arial" w:cs="Arial"/>
          <w:color w:val="000000"/>
          <w:sz w:val="22"/>
          <w:szCs w:val="22"/>
        </w:rPr>
        <w:t>(12</w:t>
      </w:r>
      <w:r w:rsidR="00D66158" w:rsidRPr="00217BE2">
        <w:rPr>
          <w:rFonts w:ascii="Arial" w:hAnsi="Arial" w:cs="Arial"/>
          <w:color w:val="000000"/>
          <w:sz w:val="22"/>
          <w:szCs w:val="22"/>
        </w:rPr>
        <w:t>)</w:t>
      </w:r>
      <w:r w:rsidR="00625DFB" w:rsidRPr="0045074E">
        <w:rPr>
          <w:rFonts w:ascii="Arial" w:hAnsi="Arial" w:cs="Arial"/>
          <w:color w:val="000000"/>
          <w:sz w:val="22"/>
          <w:szCs w:val="22"/>
        </w:rPr>
        <w:t xml:space="preserve"> días siguientes a la expedición de la orden de compra, con las mismas especificaciones descritas para la garantía de seriedad de la oferta (numeral 2.1.1. de las instrucciones de participación), por el tres por ciento (3%) del valor estimado del suministro aceptado, la cual tendrá una vigencia que se contará desde los 6 días calendario anteriores al inicio del plazo de ejecución y hasta la finalización del mencionado plazo, avalará el cumplimiento de las obligaciones surgidas del mismo y amparará los perjuicios derivados del incumplimiento. El perjuicio incluye, sin limitarse a ello, el mayor valor que CODENSA tenga que pagar por la energía dejada de suministrar por el OFERENTE, en cuyos eventos, CODENSA la podrá hacer efectiva. Para la constitución de esta garantía, el valor estimado del suministro aceptado se calculará como la cantidad de energía aceptada multiplicada por el precio correspondiente. </w:t>
      </w:r>
    </w:p>
    <w:p w14:paraId="53583D8B" w14:textId="77777777" w:rsidR="00B709E3" w:rsidRPr="0045074E" w:rsidRDefault="00B709E3" w:rsidP="00C27E6C">
      <w:pPr>
        <w:rPr>
          <w:rFonts w:ascii="Arial" w:hAnsi="Arial" w:cs="Arial"/>
          <w:color w:val="000000"/>
          <w:sz w:val="22"/>
          <w:szCs w:val="22"/>
        </w:rPr>
      </w:pPr>
    </w:p>
    <w:p w14:paraId="7B3DE9FD" w14:textId="77777777" w:rsidR="00987C25" w:rsidRPr="0045074E" w:rsidRDefault="004A4124" w:rsidP="00C27E6C">
      <w:pPr>
        <w:rPr>
          <w:rFonts w:ascii="Arial" w:hAnsi="Arial" w:cs="Arial"/>
          <w:color w:val="000000"/>
          <w:sz w:val="22"/>
          <w:szCs w:val="22"/>
        </w:rPr>
      </w:pPr>
      <w:r w:rsidRPr="0045074E">
        <w:rPr>
          <w:rFonts w:ascii="Arial" w:hAnsi="Arial" w:cs="Arial"/>
          <w:color w:val="000000"/>
          <w:sz w:val="22"/>
          <w:szCs w:val="22"/>
        </w:rPr>
        <w:t xml:space="preserve">En caso de que la CREG expida regulación asociada al cumplimiento de la relación jurídica </w:t>
      </w:r>
      <w:r w:rsidR="00987C25" w:rsidRPr="0045074E">
        <w:rPr>
          <w:rFonts w:ascii="Arial" w:hAnsi="Arial" w:cs="Arial"/>
          <w:color w:val="000000"/>
          <w:sz w:val="22"/>
          <w:szCs w:val="22"/>
        </w:rPr>
        <w:t>surgida</w:t>
      </w:r>
      <w:r w:rsidR="00450568" w:rsidRPr="0045074E">
        <w:rPr>
          <w:rFonts w:ascii="Arial" w:hAnsi="Arial" w:cs="Arial"/>
          <w:color w:val="000000"/>
          <w:sz w:val="22"/>
          <w:szCs w:val="22"/>
        </w:rPr>
        <w:t xml:space="preserve"> de esta oferta,</w:t>
      </w:r>
      <w:r w:rsidRPr="0045074E">
        <w:rPr>
          <w:rFonts w:ascii="Arial" w:hAnsi="Arial" w:cs="Arial"/>
          <w:color w:val="000000"/>
          <w:sz w:val="22"/>
          <w:szCs w:val="22"/>
        </w:rPr>
        <w:t xml:space="preserve"> durante su vigencia, nos comprometemos a presentar las garantías </w:t>
      </w:r>
      <w:r w:rsidR="00987C25" w:rsidRPr="0045074E">
        <w:rPr>
          <w:rFonts w:ascii="Arial" w:hAnsi="Arial" w:cs="Arial"/>
          <w:color w:val="000000"/>
          <w:sz w:val="22"/>
          <w:szCs w:val="22"/>
        </w:rPr>
        <w:t xml:space="preserve">adicionales </w:t>
      </w:r>
      <w:r w:rsidR="00450568" w:rsidRPr="0045074E">
        <w:rPr>
          <w:rFonts w:ascii="Arial" w:hAnsi="Arial" w:cs="Arial"/>
          <w:color w:val="000000"/>
          <w:sz w:val="22"/>
          <w:szCs w:val="22"/>
        </w:rPr>
        <w:t xml:space="preserve">a </w:t>
      </w:r>
      <w:r w:rsidR="00987C25" w:rsidRPr="0045074E">
        <w:rPr>
          <w:rFonts w:ascii="Arial" w:hAnsi="Arial" w:cs="Arial"/>
          <w:color w:val="000000"/>
          <w:sz w:val="22"/>
          <w:szCs w:val="22"/>
        </w:rPr>
        <w:t>que haya lugar</w:t>
      </w:r>
      <w:r w:rsidR="00450568" w:rsidRPr="0045074E">
        <w:rPr>
          <w:rFonts w:ascii="Arial" w:hAnsi="Arial" w:cs="Arial"/>
          <w:color w:val="000000"/>
          <w:sz w:val="22"/>
          <w:szCs w:val="22"/>
        </w:rPr>
        <w:t xml:space="preserve"> y las</w:t>
      </w:r>
      <w:r w:rsidR="00987C25" w:rsidRPr="0045074E">
        <w:rPr>
          <w:rFonts w:ascii="Arial" w:hAnsi="Arial" w:cs="Arial"/>
          <w:color w:val="000000"/>
          <w:sz w:val="22"/>
          <w:szCs w:val="22"/>
        </w:rPr>
        <w:t xml:space="preserve"> que</w:t>
      </w:r>
      <w:r w:rsidRPr="0045074E">
        <w:rPr>
          <w:rFonts w:ascii="Arial" w:hAnsi="Arial" w:cs="Arial"/>
          <w:color w:val="000000"/>
          <w:sz w:val="22"/>
          <w:szCs w:val="22"/>
        </w:rPr>
        <w:t xml:space="preserve"> compensen el riesgo que la nueva regulación</w:t>
      </w:r>
      <w:r w:rsidR="00987C25" w:rsidRPr="0045074E">
        <w:rPr>
          <w:rFonts w:ascii="Arial" w:hAnsi="Arial" w:cs="Arial"/>
          <w:color w:val="000000"/>
          <w:sz w:val="22"/>
          <w:szCs w:val="22"/>
        </w:rPr>
        <w:t xml:space="preserve"> tenga por objeto cubrir.</w:t>
      </w:r>
    </w:p>
    <w:p w14:paraId="11468FB7" w14:textId="77777777" w:rsidR="00625DFB" w:rsidRPr="0045074E" w:rsidRDefault="00625DFB" w:rsidP="00C27E6C">
      <w:pPr>
        <w:rPr>
          <w:rFonts w:ascii="Arial" w:hAnsi="Arial" w:cs="Arial"/>
          <w:color w:val="000000"/>
          <w:sz w:val="22"/>
          <w:szCs w:val="22"/>
        </w:rPr>
      </w:pPr>
    </w:p>
    <w:p w14:paraId="5B041C3F" w14:textId="77777777" w:rsidR="00625DFB" w:rsidRPr="0045074E" w:rsidRDefault="00E368BE" w:rsidP="00C27E6C">
      <w:pPr>
        <w:rPr>
          <w:rFonts w:ascii="Arial" w:hAnsi="Arial" w:cs="Arial"/>
          <w:color w:val="000000"/>
          <w:sz w:val="22"/>
          <w:szCs w:val="22"/>
        </w:rPr>
      </w:pPr>
      <w:r w:rsidRPr="0045074E">
        <w:rPr>
          <w:rFonts w:ascii="Arial" w:hAnsi="Arial" w:cs="Arial"/>
          <w:color w:val="000000"/>
          <w:sz w:val="22"/>
          <w:szCs w:val="22"/>
        </w:rPr>
        <w:t xml:space="preserve">CODENSA, dentro de los </w:t>
      </w:r>
      <w:r w:rsidR="00F54DC0" w:rsidRPr="00217BE2">
        <w:rPr>
          <w:rFonts w:ascii="Arial" w:hAnsi="Arial" w:cs="Arial"/>
          <w:color w:val="000000"/>
          <w:sz w:val="22"/>
          <w:szCs w:val="22"/>
        </w:rPr>
        <w:t xml:space="preserve">doce </w:t>
      </w:r>
      <w:r w:rsidR="009522AA" w:rsidRPr="00217BE2">
        <w:rPr>
          <w:rFonts w:ascii="Arial" w:hAnsi="Arial" w:cs="Arial"/>
          <w:color w:val="000000"/>
          <w:sz w:val="22"/>
          <w:szCs w:val="22"/>
        </w:rPr>
        <w:t>(</w:t>
      </w:r>
      <w:r w:rsidR="00107650" w:rsidRPr="00217BE2">
        <w:rPr>
          <w:rFonts w:ascii="Arial" w:hAnsi="Arial" w:cs="Arial"/>
          <w:color w:val="000000"/>
          <w:sz w:val="22"/>
          <w:szCs w:val="22"/>
        </w:rPr>
        <w:t>12</w:t>
      </w:r>
      <w:r w:rsidR="00625DFB" w:rsidRPr="00217BE2">
        <w:rPr>
          <w:rFonts w:ascii="Arial" w:hAnsi="Arial" w:cs="Arial"/>
          <w:color w:val="000000"/>
          <w:sz w:val="22"/>
          <w:szCs w:val="22"/>
        </w:rPr>
        <w:t>)</w:t>
      </w:r>
      <w:r w:rsidR="00625DFB" w:rsidRPr="0045074E">
        <w:rPr>
          <w:rFonts w:ascii="Arial" w:hAnsi="Arial" w:cs="Arial"/>
          <w:color w:val="000000"/>
          <w:sz w:val="22"/>
          <w:szCs w:val="22"/>
        </w:rPr>
        <w:t xml:space="preserve"> días siguientes a la fecha de aceptación de la oferta constituirá un pagaré en blanco</w:t>
      </w:r>
      <w:r w:rsidR="00876E52" w:rsidRPr="0045074E">
        <w:rPr>
          <w:rFonts w:ascii="Arial" w:hAnsi="Arial" w:cs="Arial"/>
          <w:color w:val="000000"/>
          <w:sz w:val="22"/>
          <w:szCs w:val="22"/>
        </w:rPr>
        <w:t xml:space="preserve">, con su respectiva carta de instrucciones, </w:t>
      </w:r>
      <w:r w:rsidR="00625DFB" w:rsidRPr="0045074E">
        <w:rPr>
          <w:rFonts w:ascii="Arial" w:hAnsi="Arial" w:cs="Arial"/>
          <w:color w:val="000000"/>
          <w:sz w:val="22"/>
          <w:szCs w:val="22"/>
        </w:rPr>
        <w:t>a favor de nuestra empresa para garantizar el pago de la energía suministrada.</w:t>
      </w:r>
    </w:p>
    <w:p w14:paraId="47BC82A4" w14:textId="77777777" w:rsidR="00625DFB" w:rsidRPr="0045074E" w:rsidRDefault="00625DFB" w:rsidP="00C27E6C">
      <w:pPr>
        <w:rPr>
          <w:rFonts w:ascii="Arial" w:hAnsi="Arial" w:cs="Arial"/>
          <w:color w:val="000000"/>
          <w:sz w:val="22"/>
          <w:szCs w:val="22"/>
        </w:rPr>
      </w:pPr>
    </w:p>
    <w:p w14:paraId="25EC9AAE" w14:textId="77777777" w:rsidR="00625DFB" w:rsidRPr="0045074E" w:rsidRDefault="00625DFB" w:rsidP="00C27E6C">
      <w:pPr>
        <w:rPr>
          <w:rFonts w:ascii="Arial" w:hAnsi="Arial" w:cs="Arial"/>
          <w:color w:val="000000"/>
          <w:sz w:val="22"/>
          <w:szCs w:val="22"/>
        </w:rPr>
      </w:pPr>
      <w:r w:rsidRPr="0045074E">
        <w:rPr>
          <w:rFonts w:ascii="Arial" w:hAnsi="Arial" w:cs="Arial"/>
          <w:b/>
          <w:color w:val="000000"/>
          <w:sz w:val="22"/>
          <w:szCs w:val="22"/>
        </w:rPr>
        <w:t>DÉCIMO</w:t>
      </w:r>
      <w:r w:rsidR="0052765D" w:rsidRPr="0045074E">
        <w:rPr>
          <w:rFonts w:ascii="Arial" w:hAnsi="Arial" w:cs="Arial"/>
          <w:b/>
          <w:color w:val="000000"/>
          <w:sz w:val="22"/>
          <w:szCs w:val="22"/>
        </w:rPr>
        <w:t xml:space="preserve"> PRIMERO</w:t>
      </w:r>
      <w:r w:rsidRPr="0045074E">
        <w:rPr>
          <w:rFonts w:ascii="Arial" w:hAnsi="Arial" w:cs="Arial"/>
          <w:b/>
          <w:color w:val="000000"/>
          <w:sz w:val="22"/>
          <w:szCs w:val="22"/>
        </w:rPr>
        <w:t>.- MORA.-</w:t>
      </w:r>
      <w:r w:rsidRPr="0045074E">
        <w:rPr>
          <w:rFonts w:ascii="Arial" w:hAnsi="Arial" w:cs="Arial"/>
          <w:color w:val="000000"/>
          <w:sz w:val="22"/>
          <w:szCs w:val="22"/>
        </w:rPr>
        <w:t xml:space="preserve"> En caso de que los pagos no sean efectuados dentro de los plazos establecidos, y si las causas del retraso son imputables a CODENSA, esta reconocerá intereses</w:t>
      </w:r>
      <w:r w:rsidR="00E12FB1" w:rsidRPr="0045074E">
        <w:rPr>
          <w:rFonts w:ascii="Arial" w:hAnsi="Arial" w:cs="Arial"/>
          <w:color w:val="000000"/>
          <w:sz w:val="22"/>
          <w:szCs w:val="22"/>
        </w:rPr>
        <w:t xml:space="preserve"> moratorios</w:t>
      </w:r>
      <w:r w:rsidRPr="0045074E">
        <w:rPr>
          <w:rFonts w:ascii="Arial" w:hAnsi="Arial" w:cs="Arial"/>
          <w:color w:val="000000"/>
          <w:sz w:val="22"/>
          <w:szCs w:val="22"/>
        </w:rPr>
        <w:t xml:space="preserve"> en la cancelación de las facturas a la tasa máxima permitida por la ley comercial vigente. Para los efectos del pago de intereses, nuestra empresa deberá efectuar los cálculos correspondientes y presentar la factura respectiva con los soportes que demuestren su existencia, el período por el cual se cobra y la tasa aplicada.</w:t>
      </w:r>
      <w:r w:rsidR="009F313D" w:rsidRPr="0045074E">
        <w:rPr>
          <w:rFonts w:ascii="Arial" w:hAnsi="Arial" w:cs="Arial"/>
          <w:color w:val="000000"/>
          <w:sz w:val="22"/>
          <w:szCs w:val="22"/>
        </w:rPr>
        <w:t xml:space="preserve"> </w:t>
      </w:r>
    </w:p>
    <w:p w14:paraId="00F6DB88" w14:textId="77777777" w:rsidR="00625DFB" w:rsidRPr="0045074E" w:rsidRDefault="00625DFB" w:rsidP="00C27E6C">
      <w:pPr>
        <w:pStyle w:val="Encabezado"/>
        <w:rPr>
          <w:rFonts w:ascii="Arial" w:hAnsi="Arial" w:cs="Arial"/>
          <w:color w:val="000000"/>
          <w:sz w:val="22"/>
          <w:szCs w:val="22"/>
        </w:rPr>
      </w:pPr>
    </w:p>
    <w:p w14:paraId="1950AD7A" w14:textId="77777777" w:rsidR="00625DFB" w:rsidRPr="0045074E" w:rsidRDefault="0052765D" w:rsidP="00C27E6C">
      <w:pPr>
        <w:rPr>
          <w:rFonts w:ascii="Arial" w:hAnsi="Arial" w:cs="Arial"/>
          <w:color w:val="000000"/>
          <w:sz w:val="22"/>
          <w:szCs w:val="22"/>
        </w:rPr>
      </w:pPr>
      <w:r w:rsidRPr="0045074E">
        <w:rPr>
          <w:rFonts w:ascii="Arial" w:hAnsi="Arial" w:cs="Arial"/>
          <w:b/>
          <w:color w:val="000000"/>
          <w:sz w:val="22"/>
          <w:szCs w:val="22"/>
        </w:rPr>
        <w:t>DÉCIMO SEGUNDO</w:t>
      </w:r>
      <w:r w:rsidR="00625DFB" w:rsidRPr="0045074E">
        <w:rPr>
          <w:rFonts w:ascii="Arial" w:hAnsi="Arial" w:cs="Arial"/>
          <w:b/>
          <w:color w:val="000000"/>
          <w:sz w:val="22"/>
          <w:szCs w:val="22"/>
        </w:rPr>
        <w:t>.- SITIO DE ENTREGA.-</w:t>
      </w:r>
      <w:r w:rsidR="00625DFB" w:rsidRPr="0045074E">
        <w:rPr>
          <w:rFonts w:ascii="Arial" w:hAnsi="Arial" w:cs="Arial"/>
          <w:color w:val="000000"/>
          <w:sz w:val="22"/>
          <w:szCs w:val="22"/>
        </w:rPr>
        <w:t xml:space="preserve"> CODENSA recibirá la energía aceptada como la entrega el Sistema Interconectado Nacional, en los barrajes que tenga como referencia para sus fronteras comerciales establecidas en el Reglamento de Operación. Por lo anterior, con base en las normas del mismo, CODENSA asumirá las pérdidas correspondientes en la red de interconexión. </w:t>
      </w:r>
    </w:p>
    <w:p w14:paraId="471BD639" w14:textId="77777777" w:rsidR="00625DFB" w:rsidRPr="0045074E" w:rsidRDefault="00625DFB" w:rsidP="00C27E6C">
      <w:pPr>
        <w:rPr>
          <w:rFonts w:ascii="Arial" w:hAnsi="Arial" w:cs="Arial"/>
          <w:color w:val="000000"/>
          <w:sz w:val="22"/>
          <w:szCs w:val="22"/>
        </w:rPr>
      </w:pPr>
    </w:p>
    <w:p w14:paraId="11F610D4" w14:textId="77777777" w:rsidR="00625DFB" w:rsidRPr="0045074E" w:rsidRDefault="00605528" w:rsidP="00C27E6C">
      <w:pPr>
        <w:rPr>
          <w:rFonts w:ascii="Arial" w:hAnsi="Arial" w:cs="Arial"/>
          <w:color w:val="000000"/>
          <w:sz w:val="22"/>
          <w:szCs w:val="22"/>
        </w:rPr>
      </w:pPr>
      <w:r w:rsidRPr="0045074E">
        <w:rPr>
          <w:rFonts w:ascii="Arial" w:hAnsi="Arial" w:cs="Arial"/>
          <w:b/>
          <w:color w:val="000000"/>
          <w:sz w:val="22"/>
          <w:szCs w:val="22"/>
        </w:rPr>
        <w:t>DÉCIMO TERCERO</w:t>
      </w:r>
      <w:r w:rsidR="00625DFB" w:rsidRPr="0045074E">
        <w:rPr>
          <w:rFonts w:ascii="Arial" w:hAnsi="Arial" w:cs="Arial"/>
          <w:b/>
          <w:color w:val="000000"/>
          <w:sz w:val="22"/>
          <w:szCs w:val="22"/>
        </w:rPr>
        <w:t xml:space="preserve">.- FUERZA MAYOR Y CASO FORTUITO.- </w:t>
      </w:r>
      <w:r w:rsidR="00AC5C23" w:rsidRPr="0045074E">
        <w:rPr>
          <w:rFonts w:ascii="Arial" w:hAnsi="Arial" w:cs="Arial"/>
          <w:color w:val="000000"/>
          <w:sz w:val="22"/>
          <w:szCs w:val="22"/>
        </w:rPr>
        <w:t>CODENSA y El Oferente se obligan a dar cumplimiento a las estipulaciones acordadas, salvo la ocurrencia de fuerza mayor o caso fortuito ajenos a la voluntad de los mismos, debidamente comprobados, caso en el cual CODENSA y El Oferente se pondrán de acuerdo a fin de adecuar las condiciones de la relación jurídica surgida de la oferta, a las nuevas situaciones que se presenten. CODENSA y El Oferente, según el caso, quedarán relevados del cumplimiento de sus obligaciones por circunstancias imprevisibles e irresistibles ajenas a ellos, que impidan la ejecución de las obligaciones estipuladas en esta oferta, quedando obligado quien se encuentre incurso en la circunstancia de fuerza mayor o caso fortuito a dar aviso a el otro, dentro de las setenta y dos (72) horas siguientes a su ocurrencia y desde tal momento se suspenderán las obligaciones para ambos. En caso de desaparecer tal circunstancia, CODENSA y El Oferente continuarán la ejecución de sus obligaciones en la forma estipulada anteriormente. Para todos los efectos de la presente oferta mercantil, constituyen eventos de fuerza mayor entre otros, pero sin que se entienda que se están limitando, los siguientes acontecimientos: actos o acciones terroristas; sabotajes; guerra; insurrección civil; terremotos; vientos huracanados; inundaciones; avalanchas; deslizamientos de tierras; huelgas generalizadas o disputas de orden general que no tengan como origen una actitud culposa de CODENSA o de El Oferente y, en general, cualquier otra circunstancia imprevista que escape al control de los mismos y ante la cual sea imposible resistir. En todo caso quien alegue la fuerza mayor o caso fortuito deberá demostrarlo, dentro d</w:t>
      </w:r>
      <w:r w:rsidR="006D727A" w:rsidRPr="0045074E">
        <w:rPr>
          <w:rFonts w:ascii="Arial" w:hAnsi="Arial" w:cs="Arial"/>
          <w:color w:val="000000"/>
          <w:sz w:val="22"/>
          <w:szCs w:val="22"/>
        </w:rPr>
        <w:t xml:space="preserve">e los diez (10) días calendario </w:t>
      </w:r>
      <w:r w:rsidR="00AC5C23" w:rsidRPr="0045074E">
        <w:rPr>
          <w:rFonts w:ascii="Arial" w:hAnsi="Arial" w:cs="Arial"/>
          <w:color w:val="000000"/>
          <w:sz w:val="22"/>
          <w:szCs w:val="22"/>
        </w:rPr>
        <w:t>siguientes a la ocurrencia del hecho. Las obligaciones pendientes de pago, ocasionadas con anterioridad a la ocurrencia de eventos de fuerza mayor o caso fortuito, deberán ser cubiertas por CODENSA en los períodos estipulados</w:t>
      </w:r>
      <w:r w:rsidR="00625DFB" w:rsidRPr="0045074E">
        <w:rPr>
          <w:rFonts w:ascii="Arial" w:hAnsi="Arial" w:cs="Arial"/>
          <w:color w:val="000000"/>
          <w:sz w:val="22"/>
          <w:szCs w:val="22"/>
        </w:rPr>
        <w:t>.</w:t>
      </w:r>
    </w:p>
    <w:p w14:paraId="27F05528" w14:textId="77777777" w:rsidR="00625DFB" w:rsidRPr="0045074E" w:rsidRDefault="00625DFB" w:rsidP="00C27E6C">
      <w:pPr>
        <w:rPr>
          <w:rFonts w:ascii="Arial" w:hAnsi="Arial" w:cs="Arial"/>
          <w:color w:val="000000"/>
          <w:sz w:val="22"/>
          <w:szCs w:val="22"/>
        </w:rPr>
      </w:pPr>
    </w:p>
    <w:p w14:paraId="49FFA597" w14:textId="77777777" w:rsidR="00200E32" w:rsidRPr="0045074E" w:rsidRDefault="0052765D" w:rsidP="00C27E6C">
      <w:pPr>
        <w:ind w:right="44"/>
        <w:rPr>
          <w:rFonts w:ascii="Arial" w:hAnsi="Arial" w:cs="Arial"/>
          <w:color w:val="000000"/>
          <w:sz w:val="22"/>
          <w:szCs w:val="22"/>
        </w:rPr>
      </w:pPr>
      <w:r w:rsidRPr="0045074E">
        <w:rPr>
          <w:rFonts w:ascii="Arial" w:hAnsi="Arial" w:cs="Arial"/>
          <w:b/>
          <w:color w:val="000000"/>
          <w:sz w:val="22"/>
          <w:szCs w:val="22"/>
        </w:rPr>
        <w:t>DÉCIMO CUARTO-</w:t>
      </w:r>
      <w:r w:rsidR="00625DFB" w:rsidRPr="0045074E">
        <w:rPr>
          <w:rFonts w:ascii="Arial" w:hAnsi="Arial" w:cs="Arial"/>
          <w:b/>
          <w:color w:val="000000"/>
          <w:sz w:val="22"/>
          <w:szCs w:val="22"/>
        </w:rPr>
        <w:t xml:space="preserve">. CAUSALES DE TERMINACIÓN.- </w:t>
      </w:r>
      <w:r w:rsidR="00625DFB" w:rsidRPr="0045074E">
        <w:rPr>
          <w:rFonts w:ascii="Arial" w:hAnsi="Arial" w:cs="Arial"/>
          <w:color w:val="000000"/>
          <w:sz w:val="22"/>
          <w:szCs w:val="22"/>
        </w:rPr>
        <w:t xml:space="preserve">Serán causales de terminación de la relación jurídica surgida de la oferta antes de su vencimiento las siguientes: a) El incumplimiento de cualquiera de las partes de sus obligaciones. b) Por expreso mandato de la ley. c) De común acuerdo entre las partes. d) La mora en pago de la factura sin causa justificada por más de </w:t>
      </w:r>
      <w:r w:rsidR="00625DFB" w:rsidRPr="0045074E">
        <w:rPr>
          <w:rFonts w:ascii="Arial" w:hAnsi="Arial" w:cs="Arial"/>
          <w:i/>
          <w:iCs/>
          <w:noProof/>
          <w:color w:val="000000"/>
          <w:sz w:val="22"/>
          <w:szCs w:val="22"/>
        </w:rPr>
        <w:t>60 días</w:t>
      </w:r>
      <w:r w:rsidR="00625DFB" w:rsidRPr="0045074E">
        <w:rPr>
          <w:rFonts w:ascii="Arial" w:hAnsi="Arial" w:cs="Arial"/>
          <w:color w:val="000000"/>
          <w:sz w:val="22"/>
          <w:szCs w:val="22"/>
        </w:rPr>
        <w:t>, previa reclamación de nuestra empresa sin que sea atendida por CODENSA. e) El no cumplimiento del suministro de la energía por parte de nuestra empresa a CODENSA por más de ocho (8) días consecutivos en cumplimiento de las resoluciones CREG 001, CREG 063 del año 2003</w:t>
      </w:r>
      <w:r w:rsidR="00764C8D" w:rsidRPr="0045074E">
        <w:rPr>
          <w:rFonts w:ascii="Arial" w:hAnsi="Arial" w:cs="Arial"/>
          <w:color w:val="000000"/>
          <w:sz w:val="22"/>
          <w:szCs w:val="22"/>
        </w:rPr>
        <w:t>,</w:t>
      </w:r>
      <w:r w:rsidR="00625DFB" w:rsidRPr="0045074E">
        <w:rPr>
          <w:rFonts w:ascii="Arial" w:hAnsi="Arial" w:cs="Arial"/>
          <w:color w:val="000000"/>
          <w:sz w:val="22"/>
          <w:szCs w:val="22"/>
        </w:rPr>
        <w:t xml:space="preserve"> CREG 019 de 2006</w:t>
      </w:r>
      <w:r w:rsidR="004D4328" w:rsidRPr="0045074E">
        <w:rPr>
          <w:rFonts w:ascii="Arial" w:hAnsi="Arial" w:cs="Arial"/>
          <w:color w:val="000000"/>
          <w:sz w:val="22"/>
          <w:szCs w:val="22"/>
        </w:rPr>
        <w:t xml:space="preserve"> </w:t>
      </w:r>
      <w:r w:rsidR="00625DFB" w:rsidRPr="0045074E">
        <w:rPr>
          <w:rFonts w:ascii="Arial" w:hAnsi="Arial" w:cs="Arial"/>
          <w:color w:val="000000"/>
          <w:sz w:val="22"/>
          <w:szCs w:val="22"/>
        </w:rPr>
        <w:t>y las qu</w:t>
      </w:r>
      <w:r w:rsidR="00C91C46" w:rsidRPr="0045074E">
        <w:rPr>
          <w:rFonts w:ascii="Arial" w:hAnsi="Arial" w:cs="Arial"/>
          <w:color w:val="000000"/>
          <w:sz w:val="22"/>
          <w:szCs w:val="22"/>
        </w:rPr>
        <w:t xml:space="preserve">e las modifiquen o sustituyan, </w:t>
      </w:r>
      <w:r w:rsidR="00625DFB" w:rsidRPr="0045074E">
        <w:rPr>
          <w:rFonts w:ascii="Arial" w:hAnsi="Arial" w:cs="Arial"/>
          <w:color w:val="000000"/>
          <w:sz w:val="22"/>
          <w:szCs w:val="22"/>
        </w:rPr>
        <w:t xml:space="preserve"> f) El incumplimiento de la obligación de constituir los mecanismos de cubrimiento para las transacciones del mercado mayorista de energía en los plazos establecidos en la regulación vigente para el cumplimiento del objeto ofrecido.</w:t>
      </w:r>
      <w:r w:rsidR="00B709E3" w:rsidRPr="0045074E">
        <w:rPr>
          <w:rFonts w:ascii="Arial" w:hAnsi="Arial" w:cs="Arial"/>
          <w:color w:val="000000"/>
          <w:sz w:val="22"/>
          <w:szCs w:val="22"/>
        </w:rPr>
        <w:t xml:space="preserve"> g)</w:t>
      </w:r>
      <w:r w:rsidR="00B2129E" w:rsidRPr="0045074E">
        <w:rPr>
          <w:rFonts w:ascii="Arial" w:hAnsi="Arial" w:cs="Arial"/>
          <w:color w:val="000000"/>
          <w:sz w:val="22"/>
          <w:szCs w:val="22"/>
        </w:rPr>
        <w:t xml:space="preserve"> La no constitución y presentación dentro de los términos establecidos en la regulación, de las garantías adicionales que se deriven de nueva regulación expedida por la CREG asociada al cumplimiento de la relación jurídica surgida de esta oferta, durante su vigencia y las que compensen el riesgo que dicha regulación tenga por objeto cubrir</w:t>
      </w:r>
      <w:r w:rsidR="00200E32" w:rsidRPr="0045074E">
        <w:rPr>
          <w:rFonts w:ascii="Arial" w:hAnsi="Arial" w:cs="Arial"/>
          <w:color w:val="000000"/>
          <w:sz w:val="22"/>
          <w:szCs w:val="22"/>
        </w:rPr>
        <w:t>,</w:t>
      </w:r>
      <w:r w:rsidR="00B2129E" w:rsidRPr="0045074E">
        <w:rPr>
          <w:rFonts w:ascii="Arial" w:hAnsi="Arial" w:cs="Arial"/>
          <w:color w:val="000000"/>
          <w:sz w:val="22"/>
          <w:szCs w:val="22"/>
        </w:rPr>
        <w:t xml:space="preserve"> h</w:t>
      </w:r>
      <w:r w:rsidR="00B10777" w:rsidRPr="0045074E">
        <w:rPr>
          <w:rFonts w:ascii="Arial" w:hAnsi="Arial" w:cs="Arial"/>
          <w:color w:val="000000"/>
          <w:sz w:val="22"/>
          <w:szCs w:val="22"/>
        </w:rPr>
        <w:t>) El retiro del agente del mercado en las condiciones establecidas en la resolución CREG 156 de 201</w:t>
      </w:r>
      <w:r w:rsidR="00582A6A" w:rsidRPr="0045074E">
        <w:rPr>
          <w:rFonts w:ascii="Arial" w:hAnsi="Arial" w:cs="Arial"/>
          <w:color w:val="000000"/>
          <w:sz w:val="22"/>
          <w:szCs w:val="22"/>
        </w:rPr>
        <w:t>1</w:t>
      </w:r>
      <w:r w:rsidR="00B10777" w:rsidRPr="0045074E">
        <w:rPr>
          <w:rFonts w:ascii="Arial" w:hAnsi="Arial" w:cs="Arial"/>
          <w:color w:val="000000"/>
          <w:sz w:val="22"/>
          <w:szCs w:val="22"/>
        </w:rPr>
        <w:t xml:space="preserve"> y las que la adicionen, las modifiquen o las complementen</w:t>
      </w:r>
      <w:r w:rsidR="00200E32" w:rsidRPr="0045074E">
        <w:rPr>
          <w:rFonts w:ascii="Arial" w:hAnsi="Arial" w:cs="Arial"/>
          <w:color w:val="000000"/>
          <w:sz w:val="22"/>
          <w:szCs w:val="22"/>
        </w:rPr>
        <w:t xml:space="preserve"> e i) Cuando los representantes legales, directivos, ejecutivos o socios de cualquiera de las partes sean incluidos en la lista OFAC (Clinton), o a una acción legal por Financiación al terrorismo,</w:t>
      </w:r>
      <w:r w:rsidR="009B6474" w:rsidRPr="0045074E">
        <w:rPr>
          <w:rFonts w:ascii="Arial" w:hAnsi="Arial" w:cs="Arial"/>
          <w:color w:val="000000"/>
          <w:sz w:val="22"/>
          <w:szCs w:val="22"/>
        </w:rPr>
        <w:t xml:space="preserve"> o delito de lavado de activos,</w:t>
      </w:r>
      <w:r w:rsidR="00200E32" w:rsidRPr="0045074E">
        <w:rPr>
          <w:rFonts w:ascii="Arial" w:hAnsi="Arial" w:cs="Arial"/>
          <w:color w:val="000000"/>
          <w:sz w:val="22"/>
          <w:szCs w:val="22"/>
        </w:rPr>
        <w:t xml:space="preserve"> o por extinción de dominio dirigido contra el patrimonio de su empresa.</w:t>
      </w:r>
    </w:p>
    <w:p w14:paraId="6F806553" w14:textId="77777777" w:rsidR="000F3FC8" w:rsidRPr="0045074E" w:rsidRDefault="000F3FC8" w:rsidP="00C27E6C">
      <w:pPr>
        <w:rPr>
          <w:rFonts w:ascii="Arial" w:hAnsi="Arial" w:cs="Arial"/>
          <w:color w:val="000000"/>
          <w:sz w:val="22"/>
          <w:szCs w:val="22"/>
        </w:rPr>
      </w:pPr>
    </w:p>
    <w:p w14:paraId="2BBC0855" w14:textId="77777777" w:rsidR="000F3FC8" w:rsidRPr="0045074E" w:rsidRDefault="000F3FC8" w:rsidP="00C27E6C">
      <w:pPr>
        <w:tabs>
          <w:tab w:val="left" w:pos="-1440"/>
          <w:tab w:val="left" w:pos="-720"/>
        </w:tabs>
        <w:rPr>
          <w:rFonts w:ascii="Arial" w:hAnsi="Arial" w:cs="Arial"/>
          <w:color w:val="000000"/>
          <w:sz w:val="22"/>
          <w:szCs w:val="22"/>
        </w:rPr>
      </w:pPr>
      <w:r w:rsidRPr="0045074E">
        <w:rPr>
          <w:rFonts w:ascii="Arial" w:hAnsi="Arial" w:cs="Arial"/>
          <w:b/>
          <w:color w:val="000000"/>
          <w:sz w:val="22"/>
          <w:szCs w:val="22"/>
        </w:rPr>
        <w:t>PARAGRAFO.</w:t>
      </w:r>
      <w:r w:rsidR="00D31221" w:rsidRPr="0045074E">
        <w:rPr>
          <w:rFonts w:ascii="Arial" w:hAnsi="Arial" w:cs="Arial"/>
          <w:b/>
          <w:color w:val="000000"/>
          <w:sz w:val="22"/>
          <w:szCs w:val="22"/>
        </w:rPr>
        <w:t>-</w:t>
      </w:r>
      <w:r w:rsidR="00D31221" w:rsidRPr="0045074E">
        <w:rPr>
          <w:rFonts w:ascii="Arial" w:hAnsi="Arial" w:cs="Arial"/>
          <w:color w:val="000000"/>
          <w:sz w:val="22"/>
          <w:szCs w:val="22"/>
        </w:rPr>
        <w:t xml:space="preserve"> Nuestra</w:t>
      </w:r>
      <w:r w:rsidRPr="0045074E">
        <w:rPr>
          <w:rFonts w:ascii="Arial" w:hAnsi="Arial" w:cs="Arial"/>
          <w:color w:val="000000"/>
          <w:sz w:val="22"/>
          <w:szCs w:val="22"/>
        </w:rPr>
        <w:t xml:space="preserve"> empresa se compromete a cumplir con la capacidad de respaldo para operaciones en el MEM, en el evento que no cumplamos con lo señalado en la Resolución 156 de 2012</w:t>
      </w:r>
      <w:r w:rsidR="00A46AFD" w:rsidRPr="0045074E">
        <w:rPr>
          <w:rFonts w:ascii="Arial" w:hAnsi="Arial" w:cs="Arial"/>
          <w:color w:val="000000"/>
          <w:sz w:val="22"/>
          <w:szCs w:val="22"/>
        </w:rPr>
        <w:t xml:space="preserve"> y las que las modifiquen o sustituyan</w:t>
      </w:r>
      <w:r w:rsidRPr="0045074E">
        <w:rPr>
          <w:rFonts w:ascii="Arial" w:hAnsi="Arial" w:cs="Arial"/>
          <w:color w:val="000000"/>
          <w:sz w:val="22"/>
          <w:szCs w:val="22"/>
        </w:rPr>
        <w:t xml:space="preserve">, CODENSA podrá dar por terminada la Relación Jurídica sin que ello </w:t>
      </w:r>
      <w:r w:rsidR="00C62D2C" w:rsidRPr="0045074E">
        <w:rPr>
          <w:rFonts w:ascii="Arial" w:hAnsi="Arial" w:cs="Arial"/>
          <w:color w:val="000000"/>
          <w:sz w:val="22"/>
          <w:szCs w:val="22"/>
        </w:rPr>
        <w:t>dé</w:t>
      </w:r>
      <w:r w:rsidRPr="0045074E">
        <w:rPr>
          <w:rFonts w:ascii="Arial" w:hAnsi="Arial" w:cs="Arial"/>
          <w:color w:val="000000"/>
          <w:sz w:val="22"/>
          <w:szCs w:val="22"/>
        </w:rPr>
        <w:t xml:space="preserve"> lugar a ningún tipo de indemnización a favor nuestro y se dará aplicación a lo estipulado en el numeral Décimo Quinto.</w:t>
      </w:r>
    </w:p>
    <w:p w14:paraId="67985D00" w14:textId="77777777" w:rsidR="00625DFB" w:rsidRPr="0045074E" w:rsidRDefault="00625DFB" w:rsidP="00C27E6C">
      <w:pPr>
        <w:rPr>
          <w:rFonts w:ascii="Arial" w:hAnsi="Arial" w:cs="Arial"/>
          <w:color w:val="000000"/>
          <w:sz w:val="22"/>
          <w:szCs w:val="22"/>
        </w:rPr>
      </w:pPr>
    </w:p>
    <w:p w14:paraId="5B34A4B6" w14:textId="1C3753D8" w:rsidR="00AC5C23" w:rsidRPr="0045074E" w:rsidRDefault="0052765D" w:rsidP="00C27E6C">
      <w:pPr>
        <w:rPr>
          <w:rFonts w:ascii="Arial" w:hAnsi="Arial" w:cs="Arial"/>
          <w:color w:val="000000"/>
          <w:sz w:val="22"/>
          <w:szCs w:val="22"/>
        </w:rPr>
      </w:pPr>
      <w:r w:rsidRPr="0045074E">
        <w:rPr>
          <w:rFonts w:ascii="Arial" w:hAnsi="Arial" w:cs="Arial"/>
          <w:b/>
          <w:color w:val="000000"/>
          <w:sz w:val="22"/>
          <w:szCs w:val="22"/>
        </w:rPr>
        <w:t>DÉCIMO QUINTO-.</w:t>
      </w:r>
      <w:r w:rsidR="00625DFB" w:rsidRPr="0045074E">
        <w:rPr>
          <w:rFonts w:ascii="Arial" w:hAnsi="Arial" w:cs="Arial"/>
          <w:b/>
          <w:color w:val="000000"/>
          <w:sz w:val="22"/>
          <w:szCs w:val="22"/>
        </w:rPr>
        <w:t xml:space="preserve"> INCUMPLIMIENTO</w:t>
      </w:r>
      <w:r w:rsidR="00625DFB" w:rsidRPr="0045074E">
        <w:rPr>
          <w:rFonts w:ascii="Arial" w:hAnsi="Arial" w:cs="Arial"/>
          <w:color w:val="000000"/>
          <w:sz w:val="22"/>
          <w:szCs w:val="22"/>
        </w:rPr>
        <w:t xml:space="preserve">. - </w:t>
      </w:r>
      <w:r w:rsidR="00AC5C23" w:rsidRPr="0045074E">
        <w:rPr>
          <w:rFonts w:ascii="Arial" w:hAnsi="Arial" w:cs="Arial"/>
          <w:color w:val="000000"/>
          <w:sz w:val="22"/>
          <w:szCs w:val="22"/>
        </w:rPr>
        <w:t xml:space="preserve">En caso de terminación de la relación jurídica surgida de la oferta por las causales a), d), e), f), g), h) e i) señaladas en el punto décimo cuarto de la presente oferta, la parte que incumpla pagará a la otra a título de incumplimiento, una suma igual al tres por ciento (3%) del valor estimado de la relación jurídica surgida de la aceptación de la oferta, como estimación anticipada de los perjuicios que le cause. En caso que nuestra empresa incumpla y se le dé aplicación a este punto, autoriza a CODENSA a descontar el valor a que se refiere la misma, de las sumas que le adeude CODENSA. De no ser ello posible, se hará efectiva la garantía de cumplimiento. Si tales sumas no son suficientes, CODENSA podrá cobrar el valor de este punto por vía ejecutiva, con base en la oferta mercantil, los documentos que se originen de su aceptación y la declaración que haga sobre el incumplimiento. Lo anterior sin perjuicio de que la parte cumplida solicite la totalidad del valor de los perjuicios causados en lo que excedan al valor de este punto. El valor estimado del suministro de energía se calcula como la cantidad de energía aceptada multiplicada por el precio correspondiente. Nuestra empresa renuncia expresamente al requerimiento exigido en el artículo 1595 del Código Civil para ser constituido en mora. </w:t>
      </w:r>
    </w:p>
    <w:p w14:paraId="0D9FC08C" w14:textId="77777777" w:rsidR="00AC5C23" w:rsidRPr="0045074E" w:rsidRDefault="00AC5C23" w:rsidP="00C27E6C">
      <w:pPr>
        <w:rPr>
          <w:rFonts w:ascii="Arial" w:hAnsi="Arial" w:cs="Arial"/>
          <w:color w:val="000000"/>
          <w:sz w:val="22"/>
          <w:szCs w:val="22"/>
        </w:rPr>
      </w:pPr>
    </w:p>
    <w:p w14:paraId="44AA79F3" w14:textId="77777777" w:rsidR="00AC5C23" w:rsidRPr="0045074E" w:rsidRDefault="00AC5C23" w:rsidP="00C27E6C">
      <w:pPr>
        <w:rPr>
          <w:rFonts w:ascii="Arial" w:hAnsi="Arial" w:cs="Arial"/>
          <w:color w:val="000000"/>
          <w:sz w:val="22"/>
          <w:szCs w:val="22"/>
        </w:rPr>
      </w:pPr>
      <w:r w:rsidRPr="0045074E">
        <w:rPr>
          <w:rFonts w:ascii="Arial" w:hAnsi="Arial" w:cs="Arial"/>
          <w:b/>
          <w:color w:val="000000"/>
          <w:sz w:val="22"/>
          <w:szCs w:val="22"/>
        </w:rPr>
        <w:t>PARÁGRAFO PRIMERO.</w:t>
      </w:r>
      <w:r w:rsidRPr="0045074E">
        <w:rPr>
          <w:rFonts w:ascii="Arial" w:hAnsi="Arial" w:cs="Arial"/>
          <w:color w:val="000000"/>
          <w:sz w:val="22"/>
          <w:szCs w:val="22"/>
        </w:rPr>
        <w:t xml:space="preserve"> Para efectos de dar aplicación a la terminación de la relación jurídica en los términos aquí establecidos, la parte cumplida notificará el incumplimiento a la parte incumplida, la cual tendrá cinco (5) días hábiles para resolver el incumplimiento. Pasado este término sin resolver el incumplimiento, la relación jurídica se dará por terminada de pleno derecho, sin necesidad de requerimiento adicional o declaración judicial, y la parte cumplida ejercerá su derecho al pago estipulado en la presente </w:t>
      </w:r>
      <w:r w:rsidR="005538D2" w:rsidRPr="0045074E">
        <w:rPr>
          <w:rFonts w:ascii="Arial" w:hAnsi="Arial" w:cs="Arial"/>
          <w:color w:val="000000"/>
          <w:sz w:val="22"/>
          <w:szCs w:val="22"/>
        </w:rPr>
        <w:t>cláusula</w:t>
      </w:r>
      <w:r w:rsidRPr="0045074E">
        <w:rPr>
          <w:rFonts w:ascii="Arial" w:hAnsi="Arial" w:cs="Arial"/>
          <w:color w:val="000000"/>
          <w:sz w:val="22"/>
          <w:szCs w:val="22"/>
        </w:rPr>
        <w:t>.</w:t>
      </w:r>
    </w:p>
    <w:p w14:paraId="5B1536DE" w14:textId="77777777" w:rsidR="00AC5C23" w:rsidRPr="0045074E" w:rsidRDefault="00AC5C23" w:rsidP="00C27E6C">
      <w:pPr>
        <w:rPr>
          <w:rFonts w:ascii="Arial" w:hAnsi="Arial" w:cs="Arial"/>
          <w:color w:val="000000"/>
          <w:sz w:val="22"/>
          <w:szCs w:val="22"/>
        </w:rPr>
      </w:pPr>
    </w:p>
    <w:p w14:paraId="57E6C973" w14:textId="77777777" w:rsidR="00AC5C23" w:rsidRPr="0045074E" w:rsidRDefault="00AC5C23" w:rsidP="00C27E6C">
      <w:pPr>
        <w:rPr>
          <w:rFonts w:ascii="Arial" w:hAnsi="Arial" w:cs="Arial"/>
          <w:color w:val="000000"/>
          <w:sz w:val="22"/>
          <w:szCs w:val="22"/>
        </w:rPr>
      </w:pPr>
      <w:r w:rsidRPr="0045074E">
        <w:rPr>
          <w:rFonts w:ascii="Arial" w:hAnsi="Arial" w:cs="Arial"/>
          <w:b/>
          <w:color w:val="000000"/>
          <w:sz w:val="22"/>
          <w:szCs w:val="22"/>
        </w:rPr>
        <w:t>PARÁGRAFO SEGUNDO.</w:t>
      </w:r>
      <w:r w:rsidRPr="0045074E">
        <w:rPr>
          <w:rFonts w:ascii="Arial" w:hAnsi="Arial" w:cs="Arial"/>
          <w:color w:val="000000"/>
          <w:sz w:val="22"/>
          <w:szCs w:val="22"/>
        </w:rPr>
        <w:t xml:space="preserve"> La parte cumplida informará al Administrador del SIC para que éste deje de considerar la relación jurídica surgida de la oferta, en la comercialización del mercado mayorista, en el evento de darse una terminación anticipada de la misma.</w:t>
      </w:r>
    </w:p>
    <w:p w14:paraId="4BCB22B5" w14:textId="77777777" w:rsidR="00AC5C23" w:rsidRPr="0045074E" w:rsidRDefault="00AC5C23" w:rsidP="00C27E6C">
      <w:pPr>
        <w:rPr>
          <w:rFonts w:ascii="Arial" w:hAnsi="Arial" w:cs="Arial"/>
          <w:color w:val="000000"/>
          <w:sz w:val="22"/>
          <w:szCs w:val="22"/>
        </w:rPr>
      </w:pPr>
    </w:p>
    <w:p w14:paraId="4AFF631A" w14:textId="77777777" w:rsidR="00625DFB" w:rsidRPr="0045074E" w:rsidRDefault="00AC5C23" w:rsidP="00C27E6C">
      <w:pPr>
        <w:rPr>
          <w:rFonts w:ascii="Arial" w:hAnsi="Arial" w:cs="Arial"/>
          <w:color w:val="000000"/>
          <w:sz w:val="22"/>
          <w:szCs w:val="22"/>
        </w:rPr>
      </w:pPr>
      <w:r w:rsidRPr="0045074E">
        <w:rPr>
          <w:rFonts w:ascii="Arial" w:hAnsi="Arial" w:cs="Arial"/>
          <w:b/>
          <w:color w:val="000000"/>
          <w:sz w:val="22"/>
          <w:szCs w:val="22"/>
        </w:rPr>
        <w:t>PARÁGRAFO TERCERO.</w:t>
      </w:r>
      <w:r w:rsidRPr="0045074E">
        <w:rPr>
          <w:rFonts w:ascii="Arial" w:hAnsi="Arial" w:cs="Arial"/>
          <w:color w:val="000000"/>
          <w:sz w:val="22"/>
          <w:szCs w:val="22"/>
        </w:rPr>
        <w:t xml:space="preserve"> </w:t>
      </w:r>
      <w:r w:rsidR="00F4122E" w:rsidRPr="0045074E">
        <w:rPr>
          <w:rFonts w:ascii="Arial" w:hAnsi="Arial" w:cs="Arial"/>
          <w:color w:val="000000"/>
          <w:sz w:val="22"/>
          <w:szCs w:val="22"/>
        </w:rPr>
        <w:t xml:space="preserve">En caso que nuestra empresa incumpla y existan obligaciones exigibles entre las partes, autorizamos a CODENSA realizar la compensación de que trata el código civil, en especial pero sin limitarse a los Cargos </w:t>
      </w:r>
      <w:r w:rsidR="00352B69" w:rsidRPr="0045074E">
        <w:rPr>
          <w:rFonts w:ascii="Arial" w:hAnsi="Arial" w:cs="Arial"/>
          <w:color w:val="000000"/>
          <w:sz w:val="22"/>
          <w:szCs w:val="22"/>
        </w:rPr>
        <w:t>por Uso</w:t>
      </w:r>
      <w:r w:rsidR="00F4122E" w:rsidRPr="0045074E">
        <w:rPr>
          <w:rFonts w:ascii="Arial" w:hAnsi="Arial" w:cs="Arial"/>
          <w:color w:val="000000"/>
          <w:sz w:val="22"/>
          <w:szCs w:val="22"/>
        </w:rPr>
        <w:t xml:space="preserve"> de Distribución Local y Cargos por uso del Sistema de Transmisión Regional.</w:t>
      </w:r>
    </w:p>
    <w:p w14:paraId="4289C51F" w14:textId="77777777" w:rsidR="00AC5C23" w:rsidRPr="0045074E" w:rsidRDefault="00AC5C23" w:rsidP="00C27E6C">
      <w:pPr>
        <w:rPr>
          <w:rFonts w:ascii="Arial" w:hAnsi="Arial" w:cs="Arial"/>
          <w:snapToGrid/>
          <w:color w:val="000000"/>
          <w:sz w:val="22"/>
          <w:szCs w:val="22"/>
        </w:rPr>
      </w:pPr>
    </w:p>
    <w:p w14:paraId="3A5C0696" w14:textId="77777777" w:rsidR="00625DFB" w:rsidRPr="0045074E" w:rsidRDefault="0052765D" w:rsidP="00C27E6C">
      <w:pPr>
        <w:tabs>
          <w:tab w:val="left" w:pos="-1440"/>
          <w:tab w:val="left" w:pos="-720"/>
        </w:tabs>
        <w:rPr>
          <w:rFonts w:ascii="Arial" w:hAnsi="Arial" w:cs="Arial"/>
          <w:color w:val="000000"/>
          <w:sz w:val="22"/>
          <w:szCs w:val="22"/>
        </w:rPr>
      </w:pPr>
      <w:r w:rsidRPr="0045074E">
        <w:rPr>
          <w:rFonts w:ascii="Arial" w:hAnsi="Arial" w:cs="Arial"/>
          <w:b/>
          <w:color w:val="000000"/>
          <w:sz w:val="22"/>
          <w:szCs w:val="22"/>
        </w:rPr>
        <w:t>DÉCIMO SEXTO</w:t>
      </w:r>
      <w:r w:rsidR="00625DFB" w:rsidRPr="0045074E">
        <w:rPr>
          <w:rFonts w:ascii="Arial" w:hAnsi="Arial" w:cs="Arial"/>
          <w:b/>
          <w:color w:val="000000"/>
          <w:sz w:val="22"/>
          <w:szCs w:val="22"/>
        </w:rPr>
        <w:t>.-</w:t>
      </w:r>
      <w:r w:rsidR="00625DFB" w:rsidRPr="0045074E">
        <w:rPr>
          <w:rFonts w:ascii="Arial" w:hAnsi="Arial" w:cs="Arial"/>
          <w:color w:val="000000"/>
          <w:sz w:val="22"/>
          <w:szCs w:val="22"/>
        </w:rPr>
        <w:t xml:space="preserve">. </w:t>
      </w:r>
      <w:r w:rsidR="00625DFB" w:rsidRPr="0045074E">
        <w:rPr>
          <w:rFonts w:ascii="Arial" w:hAnsi="Arial" w:cs="Arial"/>
          <w:b/>
          <w:color w:val="000000"/>
          <w:sz w:val="22"/>
          <w:szCs w:val="22"/>
        </w:rPr>
        <w:t>LIQUIDACIÓN DE LA RELACIÓN JURÍDICA SURGIDA DE LA OFERTA.</w:t>
      </w:r>
      <w:r w:rsidR="00625DFB" w:rsidRPr="0045074E">
        <w:rPr>
          <w:rFonts w:ascii="Arial" w:hAnsi="Arial" w:cs="Arial"/>
          <w:color w:val="000000"/>
          <w:sz w:val="22"/>
          <w:szCs w:val="22"/>
        </w:rPr>
        <w:t xml:space="preserve">- Las partes se comprometen a reunirse a más tardar el </w:t>
      </w:r>
      <w:r w:rsidR="008451DD" w:rsidRPr="0045074E">
        <w:rPr>
          <w:rFonts w:ascii="Arial" w:hAnsi="Arial" w:cs="Arial"/>
          <w:i/>
          <w:iCs/>
          <w:noProof/>
          <w:color w:val="000000"/>
          <w:sz w:val="22"/>
          <w:szCs w:val="22"/>
        </w:rPr>
        <w:fldChar w:fldCharType="begin"/>
      </w:r>
      <w:r w:rsidR="00625DFB" w:rsidRPr="0045074E">
        <w:rPr>
          <w:rFonts w:ascii="Arial" w:hAnsi="Arial" w:cs="Arial"/>
          <w:i/>
          <w:iCs/>
          <w:noProof/>
          <w:color w:val="000000"/>
          <w:sz w:val="22"/>
          <w:szCs w:val="22"/>
        </w:rPr>
        <w:instrText xml:space="preserve"> MERGEFIELD COD47 </w:instrText>
      </w:r>
      <w:r w:rsidR="008451DD" w:rsidRPr="0045074E">
        <w:rPr>
          <w:rFonts w:ascii="Arial" w:hAnsi="Arial" w:cs="Arial"/>
          <w:i/>
          <w:iCs/>
          <w:noProof/>
          <w:color w:val="000000"/>
          <w:sz w:val="22"/>
          <w:szCs w:val="22"/>
        </w:rPr>
        <w:fldChar w:fldCharType="separate"/>
      </w:r>
      <w:r w:rsidR="00B638F6" w:rsidRPr="0045074E">
        <w:rPr>
          <w:rFonts w:ascii="Arial" w:hAnsi="Arial" w:cs="Arial"/>
          <w:i/>
          <w:iCs/>
          <w:noProof/>
          <w:color w:val="000000"/>
          <w:sz w:val="22"/>
          <w:szCs w:val="22"/>
        </w:rPr>
        <w:t>31 de marzo de 202</w:t>
      </w:r>
      <w:r w:rsidR="00F51F10" w:rsidRPr="0045074E">
        <w:rPr>
          <w:rFonts w:ascii="Arial" w:hAnsi="Arial" w:cs="Arial"/>
          <w:i/>
          <w:iCs/>
          <w:noProof/>
          <w:color w:val="000000"/>
          <w:sz w:val="22"/>
          <w:szCs w:val="22"/>
        </w:rPr>
        <w:t>3</w:t>
      </w:r>
      <w:r w:rsidR="008451DD" w:rsidRPr="0045074E">
        <w:rPr>
          <w:rFonts w:ascii="Arial" w:hAnsi="Arial" w:cs="Arial"/>
          <w:i/>
          <w:iCs/>
          <w:noProof/>
          <w:color w:val="000000"/>
          <w:sz w:val="22"/>
          <w:szCs w:val="22"/>
        </w:rPr>
        <w:fldChar w:fldCharType="end"/>
      </w:r>
      <w:r w:rsidR="00625DFB" w:rsidRPr="0045074E">
        <w:rPr>
          <w:rFonts w:ascii="Arial" w:hAnsi="Arial" w:cs="Arial"/>
          <w:color w:val="000000"/>
          <w:sz w:val="22"/>
          <w:szCs w:val="22"/>
        </w:rPr>
        <w:t>, con el fin de liquidar la relación jurídica surgida de la oferta en las oficinas de CODENSA; si una de las partes no se hace presente la otra liquidará la relación jurídica surgida de la oferta con la información disponible, dando aviso de este hecho a la otra parte, la cual se acogerá a esta liquidación. En el evento que el SIC llegare a modificar la información correspondiente a la energía suministrada reportada para esta relación jurídica surgida de la oferta, con posterioridad a la liquidación de la misma, las partes se obligan a realizar los ajustes y pagos que fueren del caso.</w:t>
      </w:r>
    </w:p>
    <w:p w14:paraId="7775778A" w14:textId="77777777" w:rsidR="00625DFB" w:rsidRPr="0045074E" w:rsidRDefault="00625DFB" w:rsidP="00C27E6C">
      <w:pPr>
        <w:rPr>
          <w:rFonts w:ascii="Arial" w:hAnsi="Arial" w:cs="Arial"/>
          <w:color w:val="000000"/>
          <w:sz w:val="22"/>
          <w:szCs w:val="22"/>
        </w:rPr>
      </w:pPr>
    </w:p>
    <w:p w14:paraId="7077DB2C" w14:textId="77777777" w:rsidR="00625DFB" w:rsidRPr="0045074E" w:rsidRDefault="0052765D" w:rsidP="00C27E6C">
      <w:pPr>
        <w:rPr>
          <w:rFonts w:ascii="Arial" w:hAnsi="Arial" w:cs="Arial"/>
          <w:color w:val="000000"/>
          <w:sz w:val="22"/>
          <w:szCs w:val="22"/>
        </w:rPr>
      </w:pPr>
      <w:r w:rsidRPr="0045074E">
        <w:rPr>
          <w:rFonts w:ascii="Arial" w:hAnsi="Arial" w:cs="Arial"/>
          <w:b/>
          <w:color w:val="000000"/>
          <w:sz w:val="22"/>
          <w:szCs w:val="22"/>
        </w:rPr>
        <w:t>DÉCIMO SÉPTIMO</w:t>
      </w:r>
      <w:r w:rsidR="00625DFB" w:rsidRPr="0045074E">
        <w:rPr>
          <w:rFonts w:ascii="Arial" w:hAnsi="Arial" w:cs="Arial"/>
          <w:b/>
          <w:color w:val="000000"/>
          <w:sz w:val="22"/>
          <w:szCs w:val="22"/>
        </w:rPr>
        <w:t xml:space="preserve">.- SOLUCIÓN DE CONTROVERSIAS.- </w:t>
      </w:r>
      <w:r w:rsidR="00625DFB" w:rsidRPr="0045074E">
        <w:rPr>
          <w:rFonts w:ascii="Arial" w:hAnsi="Arial" w:cs="Arial"/>
          <w:bCs/>
          <w:color w:val="000000"/>
          <w:sz w:val="22"/>
          <w:szCs w:val="22"/>
        </w:rPr>
        <w:t xml:space="preserve">Para </w:t>
      </w:r>
      <w:r w:rsidR="00625DFB" w:rsidRPr="0045074E">
        <w:rPr>
          <w:rFonts w:ascii="Arial" w:hAnsi="Arial" w:cs="Arial"/>
          <w:color w:val="000000"/>
          <w:sz w:val="22"/>
          <w:szCs w:val="22"/>
        </w:rPr>
        <w:t xml:space="preserve">todas las diferencias que surjan entre las partes relacionadas con la ejecución de la presente oferta, relativas a la celebración, interpretación, ejecución o liquidación de la relación jurídica surgida de la oferta, las partes buscarán mecanismos de arreglo directo tales como la negociación directa, la amigable composición, o la conciliación, para esto se fijan un plazo de dos (2) meses contados a partir de la fecha en que la parte no afectada reciba la solicitud de la otra parte. En el evento en que la controversia no pueda ser resuelta por los mecanismos de arreglo directo, las partes podrán someter la controversia a la Comisión de Regulación de Energía y Gas - CREG, conforme a la Resolución No. 067 del 28 de Mayo de 1998 expedida por la misma y a las demás normas que la complementen, modifiquen, reformen o </w:t>
      </w:r>
      <w:r w:rsidR="00625DFB" w:rsidRPr="0045074E">
        <w:rPr>
          <w:rFonts w:ascii="Arial" w:hAnsi="Arial" w:cs="Arial"/>
          <w:sz w:val="22"/>
          <w:szCs w:val="22"/>
        </w:rPr>
        <w:t>sustituyan,</w:t>
      </w:r>
      <w:r w:rsidR="005538D2" w:rsidRPr="0045074E">
        <w:rPr>
          <w:rFonts w:ascii="Arial" w:hAnsi="Arial" w:cs="Arial"/>
          <w:sz w:val="22"/>
          <w:szCs w:val="22"/>
          <w:lang w:val="es-CO"/>
        </w:rPr>
        <w:t xml:space="preserve"> en caso de elegirse esta opción y si la  CREG llegaré a declarar que no es competente para resolver una determinada diferencia, o la misma tenga como fundamento aspectos jurídicos, esta deberá someterse a un Tribunal de Arbitramento</w:t>
      </w:r>
      <w:r w:rsidR="00625DFB" w:rsidRPr="0045074E">
        <w:rPr>
          <w:rFonts w:ascii="Arial" w:hAnsi="Arial" w:cs="Arial"/>
          <w:sz w:val="22"/>
          <w:szCs w:val="22"/>
        </w:rPr>
        <w:t>, para lo cual se pondrán de acuerdo en la designación de tres árbitros, quienes fallarán en derecho. El tribunal funcionará en el Centro de Arb</w:t>
      </w:r>
      <w:r w:rsidR="00625DFB" w:rsidRPr="0045074E">
        <w:rPr>
          <w:rFonts w:ascii="Arial" w:hAnsi="Arial" w:cs="Arial"/>
          <w:color w:val="000000"/>
          <w:sz w:val="22"/>
          <w:szCs w:val="22"/>
        </w:rPr>
        <w:t xml:space="preserve">itraje de la Cámara de Comercio de Bogotá. Si las partes no llegaren a un acuerdo sobre la designación de los árbitros, el tribunal operará de acuerdo con lo señalado por la Cámara de Comercio de Bogotá.  </w:t>
      </w:r>
    </w:p>
    <w:p w14:paraId="41201282" w14:textId="77777777" w:rsidR="00625DFB" w:rsidRPr="0045074E" w:rsidRDefault="00625DFB" w:rsidP="00C27E6C">
      <w:pPr>
        <w:rPr>
          <w:rFonts w:ascii="Arial" w:hAnsi="Arial" w:cs="Arial"/>
          <w:color w:val="000000"/>
          <w:sz w:val="22"/>
          <w:szCs w:val="22"/>
        </w:rPr>
      </w:pPr>
    </w:p>
    <w:p w14:paraId="0672D1E2" w14:textId="7F9C1ADB" w:rsidR="00625DFB" w:rsidRPr="0045074E" w:rsidRDefault="00625DFB" w:rsidP="00C27E6C">
      <w:pPr>
        <w:rPr>
          <w:rFonts w:ascii="Arial" w:hAnsi="Arial" w:cs="Arial"/>
          <w:color w:val="000000"/>
          <w:sz w:val="22"/>
          <w:szCs w:val="22"/>
        </w:rPr>
      </w:pPr>
      <w:r w:rsidRPr="0045074E">
        <w:rPr>
          <w:rFonts w:ascii="Arial" w:hAnsi="Arial" w:cs="Arial"/>
          <w:b/>
          <w:color w:val="000000"/>
          <w:sz w:val="22"/>
          <w:szCs w:val="22"/>
        </w:rPr>
        <w:t xml:space="preserve">DÉCIMO </w:t>
      </w:r>
      <w:r w:rsidR="0052765D" w:rsidRPr="0045074E">
        <w:rPr>
          <w:rFonts w:ascii="Arial" w:hAnsi="Arial" w:cs="Arial"/>
          <w:b/>
          <w:color w:val="000000"/>
          <w:sz w:val="22"/>
          <w:szCs w:val="22"/>
        </w:rPr>
        <w:t>OCTAVO</w:t>
      </w:r>
      <w:r w:rsidRPr="0045074E">
        <w:rPr>
          <w:rFonts w:ascii="Arial" w:hAnsi="Arial" w:cs="Arial"/>
          <w:color w:val="000000"/>
          <w:sz w:val="22"/>
          <w:szCs w:val="22"/>
        </w:rPr>
        <w:t xml:space="preserve">.- </w:t>
      </w:r>
      <w:r w:rsidRPr="0045074E">
        <w:rPr>
          <w:rFonts w:ascii="Arial" w:hAnsi="Arial" w:cs="Arial"/>
          <w:b/>
          <w:color w:val="000000"/>
          <w:sz w:val="22"/>
          <w:szCs w:val="22"/>
        </w:rPr>
        <w:t>CESIÓN DE LA RELACIÓN JURÍDICA SURGIDA DE LA OFERTA</w:t>
      </w:r>
      <w:r w:rsidR="00CB0DE5">
        <w:rPr>
          <w:rFonts w:ascii="Arial" w:hAnsi="Arial" w:cs="Arial"/>
          <w:b/>
          <w:color w:val="000000"/>
          <w:sz w:val="22"/>
          <w:szCs w:val="22"/>
        </w:rPr>
        <w:t>.-</w:t>
      </w:r>
      <w:r w:rsidRPr="0045074E">
        <w:rPr>
          <w:rFonts w:ascii="Arial" w:hAnsi="Arial" w:cs="Arial"/>
          <w:b/>
          <w:color w:val="000000"/>
          <w:sz w:val="22"/>
          <w:szCs w:val="22"/>
        </w:rPr>
        <w:t xml:space="preserve"> </w:t>
      </w:r>
      <w:r w:rsidRPr="0045074E">
        <w:rPr>
          <w:rFonts w:ascii="Arial" w:hAnsi="Arial" w:cs="Arial"/>
          <w:color w:val="000000"/>
          <w:sz w:val="22"/>
          <w:szCs w:val="22"/>
        </w:rPr>
        <w:t>Cualquiera de las partes podrá ceder la relación jurídica surgida de la oferta en todo o en parte, o subcontratar la realización de su objeto, con la autorización previa y escrita de la otra parte.</w:t>
      </w:r>
      <w:r w:rsidR="004E43C1" w:rsidRPr="0045074E">
        <w:rPr>
          <w:rFonts w:ascii="Arial" w:hAnsi="Arial" w:cs="Arial"/>
          <w:color w:val="000000"/>
          <w:sz w:val="22"/>
          <w:szCs w:val="22"/>
        </w:rPr>
        <w:t xml:space="preserve"> La parte solicitante deberá informar con al menos dos meses de antelación a la propuesta de inicio de la cesión.</w:t>
      </w:r>
    </w:p>
    <w:p w14:paraId="7DEA779B" w14:textId="77777777" w:rsidR="00625DFB" w:rsidRPr="0045074E" w:rsidRDefault="00625DFB" w:rsidP="00C27E6C">
      <w:pPr>
        <w:pStyle w:val="Encabezado"/>
        <w:rPr>
          <w:rFonts w:ascii="Arial" w:hAnsi="Arial" w:cs="Arial"/>
          <w:color w:val="000000"/>
          <w:sz w:val="22"/>
          <w:szCs w:val="22"/>
        </w:rPr>
      </w:pPr>
    </w:p>
    <w:p w14:paraId="26FB7177" w14:textId="77777777" w:rsidR="00625DFB" w:rsidRPr="0045074E" w:rsidRDefault="0052765D" w:rsidP="00C27E6C">
      <w:pPr>
        <w:rPr>
          <w:rFonts w:ascii="Arial" w:hAnsi="Arial" w:cs="Arial"/>
          <w:color w:val="000000"/>
          <w:sz w:val="22"/>
          <w:szCs w:val="22"/>
        </w:rPr>
      </w:pPr>
      <w:r w:rsidRPr="0045074E">
        <w:rPr>
          <w:rFonts w:ascii="Arial" w:hAnsi="Arial" w:cs="Arial"/>
          <w:b/>
          <w:color w:val="000000"/>
          <w:sz w:val="22"/>
          <w:szCs w:val="22"/>
          <w:lang w:val="pt-BR"/>
        </w:rPr>
        <w:t>DÉCIMO NOVENO</w:t>
      </w:r>
      <w:r w:rsidR="00625DFB" w:rsidRPr="0045074E">
        <w:rPr>
          <w:rFonts w:ascii="Arial" w:hAnsi="Arial" w:cs="Arial"/>
          <w:b/>
          <w:color w:val="000000"/>
          <w:sz w:val="22"/>
          <w:szCs w:val="22"/>
          <w:lang w:val="pt-BR"/>
        </w:rPr>
        <w:t>.- INHABILIDADES E INCOMPATIBILIDADES.-</w:t>
      </w:r>
      <w:r w:rsidR="00625DFB" w:rsidRPr="0045074E">
        <w:rPr>
          <w:rFonts w:ascii="Arial" w:hAnsi="Arial" w:cs="Arial"/>
          <w:color w:val="000000"/>
          <w:sz w:val="22"/>
          <w:szCs w:val="22"/>
          <w:lang w:val="pt-BR"/>
        </w:rPr>
        <w:t xml:space="preserve"> </w:t>
      </w:r>
      <w:r w:rsidR="00625DFB" w:rsidRPr="0045074E">
        <w:rPr>
          <w:rFonts w:ascii="Arial" w:hAnsi="Arial" w:cs="Arial"/>
          <w:color w:val="000000"/>
          <w:sz w:val="22"/>
          <w:szCs w:val="22"/>
        </w:rPr>
        <w:t xml:space="preserve">Declaramos que no nos encontramos incursos en ninguna de las inhabilidades e incompatibilidades establecidas en la ley. Si llegase a sobrevenir inhabilidad o incompatibilidad en nuestra empresa, ésta cederá la relación jurídica surgida de la oferta previa autorización escrita de CODENSA o, si ello no fuere posible o autorizado, renunciará a su ejecución. </w:t>
      </w:r>
    </w:p>
    <w:p w14:paraId="173CBB53" w14:textId="77777777" w:rsidR="00625DFB" w:rsidRPr="0045074E" w:rsidRDefault="00625DFB" w:rsidP="003B4482">
      <w:pPr>
        <w:ind w:left="708" w:hanging="708"/>
        <w:rPr>
          <w:rFonts w:ascii="Arial" w:hAnsi="Arial" w:cs="Arial"/>
          <w:color w:val="000000"/>
          <w:sz w:val="22"/>
          <w:szCs w:val="22"/>
        </w:rPr>
      </w:pPr>
    </w:p>
    <w:p w14:paraId="0FEB1182" w14:textId="77777777" w:rsidR="00625DFB" w:rsidRPr="0045074E" w:rsidRDefault="0052765D" w:rsidP="00C27E6C">
      <w:pPr>
        <w:rPr>
          <w:rFonts w:ascii="Arial" w:hAnsi="Arial" w:cs="Arial"/>
          <w:color w:val="000000"/>
          <w:sz w:val="22"/>
          <w:szCs w:val="22"/>
        </w:rPr>
      </w:pPr>
      <w:r w:rsidRPr="0045074E">
        <w:rPr>
          <w:rFonts w:ascii="Arial" w:hAnsi="Arial" w:cs="Arial"/>
          <w:b/>
          <w:color w:val="000000"/>
          <w:sz w:val="22"/>
          <w:szCs w:val="22"/>
        </w:rPr>
        <w:t>VIGÉSIMO</w:t>
      </w:r>
      <w:r w:rsidR="00625DFB" w:rsidRPr="0045074E">
        <w:rPr>
          <w:rFonts w:ascii="Arial" w:hAnsi="Arial" w:cs="Arial"/>
          <w:b/>
          <w:color w:val="000000"/>
          <w:sz w:val="22"/>
          <w:szCs w:val="22"/>
        </w:rPr>
        <w:t>.- LEY APLICABLE Y CAMBIOS EN LA LEGISLACIÓN.-</w:t>
      </w:r>
      <w:r w:rsidR="00625DFB" w:rsidRPr="0045074E">
        <w:rPr>
          <w:rFonts w:ascii="Arial" w:hAnsi="Arial" w:cs="Arial"/>
          <w:color w:val="000000"/>
          <w:sz w:val="22"/>
          <w:szCs w:val="22"/>
        </w:rPr>
        <w:t xml:space="preserve"> La relación jurídica surgida de la oferta se rige por las leyes vigentes en la República de Colombia, quedan igualmente incorporadas a la misma las normas expedidas por la Comisión de Regulación de Energía y Gas (CREG).</w:t>
      </w:r>
    </w:p>
    <w:p w14:paraId="480B5E1A" w14:textId="77777777" w:rsidR="00AC5C23" w:rsidRPr="0045074E" w:rsidRDefault="00AC5C23" w:rsidP="00C27E6C">
      <w:pPr>
        <w:rPr>
          <w:rFonts w:ascii="Arial" w:hAnsi="Arial" w:cs="Arial"/>
          <w:color w:val="000000"/>
          <w:sz w:val="22"/>
          <w:szCs w:val="22"/>
        </w:rPr>
      </w:pPr>
    </w:p>
    <w:p w14:paraId="7725D5EC" w14:textId="77777777" w:rsidR="00AC5C23" w:rsidRPr="0045074E" w:rsidRDefault="00AC5C23" w:rsidP="00C27E6C">
      <w:pPr>
        <w:rPr>
          <w:rFonts w:ascii="Arial" w:hAnsi="Arial" w:cs="Arial"/>
          <w:color w:val="000000"/>
          <w:sz w:val="22"/>
          <w:szCs w:val="22"/>
        </w:rPr>
      </w:pPr>
      <w:r w:rsidRPr="0045074E">
        <w:rPr>
          <w:rFonts w:ascii="Arial" w:hAnsi="Arial" w:cs="Arial"/>
          <w:color w:val="000000"/>
          <w:sz w:val="22"/>
          <w:szCs w:val="22"/>
        </w:rPr>
        <w:t>Si con posterioridad a la fecha de su celebración y perfeccionamiento se expiden o promulgan disposiciones legales que modifiquen los términos, condiciones y derechos adquiridos mediante esta Oferta Mercantil y la Orden de Compra, las partes expresamente se obligan a realizar en el menor tiempo posible, todas las modificaciones y ajustes necesarios para dar cumplimiento a las nuevas regulaciones, de manera que se brinden mutuamente las condiciones que les permitan ejecutar la Oferta Mercantil y la Orden de Compra dentro de los parámetros económicos, financieros y de operación inicialmente pactados.</w:t>
      </w:r>
    </w:p>
    <w:p w14:paraId="018CADB5" w14:textId="77777777" w:rsidR="00625DFB" w:rsidRPr="0045074E" w:rsidRDefault="00625DFB" w:rsidP="00C27E6C">
      <w:pPr>
        <w:rPr>
          <w:rFonts w:ascii="Arial" w:hAnsi="Arial" w:cs="Arial"/>
          <w:color w:val="000000"/>
          <w:sz w:val="22"/>
          <w:szCs w:val="22"/>
        </w:rPr>
      </w:pPr>
    </w:p>
    <w:p w14:paraId="4AEFEE18" w14:textId="77777777" w:rsidR="00CB0DE5" w:rsidRDefault="00625DFB" w:rsidP="00C27E6C">
      <w:pPr>
        <w:rPr>
          <w:ins w:id="95" w:author="Caicedo Forero, Angelica Maria, Enel Colombia" w:date="2019-12-27T11:54:00Z"/>
          <w:rFonts w:ascii="Arial" w:hAnsi="Arial" w:cs="Arial"/>
          <w:color w:val="000000"/>
          <w:sz w:val="22"/>
          <w:szCs w:val="22"/>
        </w:rPr>
      </w:pPr>
      <w:r w:rsidRPr="0045074E">
        <w:rPr>
          <w:rFonts w:ascii="Arial" w:hAnsi="Arial" w:cs="Arial"/>
          <w:b/>
          <w:color w:val="000000"/>
          <w:sz w:val="22"/>
          <w:szCs w:val="22"/>
        </w:rPr>
        <w:t>VIGÉSIMO</w:t>
      </w:r>
      <w:r w:rsidR="0052765D" w:rsidRPr="0045074E">
        <w:rPr>
          <w:rFonts w:ascii="Arial" w:hAnsi="Arial" w:cs="Arial"/>
          <w:b/>
          <w:color w:val="000000"/>
          <w:sz w:val="22"/>
          <w:szCs w:val="22"/>
        </w:rPr>
        <w:t xml:space="preserve"> PRIMERO</w:t>
      </w:r>
      <w:r w:rsidRPr="0045074E">
        <w:rPr>
          <w:rFonts w:ascii="Arial" w:hAnsi="Arial" w:cs="Arial"/>
          <w:b/>
          <w:color w:val="000000"/>
          <w:sz w:val="22"/>
          <w:szCs w:val="22"/>
        </w:rPr>
        <w:t xml:space="preserve">.- TÉRMINOS DE RESPUESTA A SOLICITUDES.- </w:t>
      </w:r>
      <w:r w:rsidRPr="0045074E">
        <w:rPr>
          <w:rFonts w:ascii="Arial" w:hAnsi="Arial" w:cs="Arial"/>
          <w:color w:val="000000"/>
          <w:sz w:val="22"/>
          <w:szCs w:val="22"/>
        </w:rPr>
        <w:t xml:space="preserve">Existirá un término de hasta </w:t>
      </w:r>
      <w:r w:rsidR="008451DD" w:rsidRPr="0045074E">
        <w:rPr>
          <w:rFonts w:ascii="Arial" w:hAnsi="Arial" w:cs="Arial"/>
          <w:color w:val="000000"/>
          <w:sz w:val="22"/>
          <w:szCs w:val="22"/>
        </w:rPr>
        <w:fldChar w:fldCharType="begin"/>
      </w:r>
      <w:r w:rsidR="000A6F01" w:rsidRPr="0045074E">
        <w:rPr>
          <w:rFonts w:ascii="Arial" w:hAnsi="Arial" w:cs="Arial"/>
          <w:color w:val="000000"/>
          <w:sz w:val="22"/>
          <w:szCs w:val="22"/>
        </w:rPr>
        <w:instrText xml:space="preserve"> MERGEFIELD "COD69" </w:instrText>
      </w:r>
      <w:r w:rsidR="008451DD" w:rsidRPr="0045074E">
        <w:rPr>
          <w:rFonts w:ascii="Arial" w:hAnsi="Arial" w:cs="Arial"/>
          <w:color w:val="000000"/>
          <w:sz w:val="22"/>
          <w:szCs w:val="22"/>
        </w:rPr>
        <w:fldChar w:fldCharType="separate"/>
      </w:r>
      <w:r w:rsidR="00B638F6" w:rsidRPr="0045074E">
        <w:rPr>
          <w:rFonts w:ascii="Arial" w:hAnsi="Arial" w:cs="Arial"/>
          <w:noProof/>
          <w:color w:val="000000"/>
          <w:sz w:val="22"/>
          <w:szCs w:val="22"/>
        </w:rPr>
        <w:t>veinte (20)</w:t>
      </w:r>
      <w:r w:rsidR="008451DD" w:rsidRPr="0045074E">
        <w:rPr>
          <w:rFonts w:ascii="Arial" w:hAnsi="Arial" w:cs="Arial"/>
          <w:color w:val="000000"/>
          <w:sz w:val="22"/>
          <w:szCs w:val="22"/>
        </w:rPr>
        <w:fldChar w:fldCharType="end"/>
      </w:r>
      <w:r w:rsidRPr="0045074E">
        <w:rPr>
          <w:rFonts w:ascii="Arial" w:hAnsi="Arial" w:cs="Arial"/>
          <w:color w:val="000000"/>
          <w:sz w:val="22"/>
          <w:szCs w:val="22"/>
        </w:rPr>
        <w:t xml:space="preserve"> días para contestar las inquietudes que se planteen las partes por escrito. Todas las comunicaciones y notificaciones a que haya lugar en razón de la presente relación jurídica surgida de la oferta serán remitidas por las partes así: Nuestra Empresa: </w:t>
      </w:r>
      <w:r w:rsidR="00CB0DE5">
        <w:rPr>
          <w:rFonts w:ascii="Arial" w:hAnsi="Arial" w:cs="Arial"/>
          <w:color w:val="000000"/>
          <w:sz w:val="22"/>
          <w:szCs w:val="22"/>
        </w:rPr>
        <w:t>XXXX (</w:t>
      </w:r>
      <w:r w:rsidR="008451DD" w:rsidRPr="0045074E">
        <w:rPr>
          <w:rFonts w:ascii="Arial" w:hAnsi="Arial" w:cs="Arial"/>
          <w:i/>
          <w:iCs/>
          <w:color w:val="000000"/>
          <w:sz w:val="22"/>
          <w:szCs w:val="22"/>
        </w:rPr>
        <w:fldChar w:fldCharType="begin"/>
      </w:r>
      <w:r w:rsidRPr="0045074E">
        <w:rPr>
          <w:rFonts w:ascii="Arial" w:hAnsi="Arial" w:cs="Arial"/>
          <w:i/>
          <w:iCs/>
          <w:color w:val="000000"/>
          <w:sz w:val="22"/>
          <w:szCs w:val="22"/>
        </w:rPr>
        <w:instrText xml:space="preserve"> MERGEFIELD COD02 </w:instrText>
      </w:r>
      <w:r w:rsidR="008451DD" w:rsidRPr="0045074E">
        <w:rPr>
          <w:rFonts w:ascii="Arial" w:hAnsi="Arial" w:cs="Arial"/>
          <w:i/>
          <w:iCs/>
          <w:color w:val="000000"/>
          <w:sz w:val="22"/>
          <w:szCs w:val="22"/>
        </w:rPr>
        <w:fldChar w:fldCharType="separate"/>
      </w:r>
      <w:r w:rsidR="00B638F6" w:rsidRPr="0045074E">
        <w:rPr>
          <w:rFonts w:ascii="Arial" w:hAnsi="Arial" w:cs="Arial"/>
          <w:i/>
          <w:iCs/>
          <w:noProof/>
          <w:color w:val="000000"/>
          <w:sz w:val="22"/>
          <w:szCs w:val="22"/>
        </w:rPr>
        <w:t>EMPRESA OFERENTE S.A. ESP</w:t>
      </w:r>
      <w:r w:rsidR="008451DD" w:rsidRPr="0045074E">
        <w:rPr>
          <w:rFonts w:ascii="Arial" w:hAnsi="Arial" w:cs="Arial"/>
          <w:i/>
          <w:iCs/>
          <w:color w:val="000000"/>
          <w:sz w:val="22"/>
          <w:szCs w:val="22"/>
        </w:rPr>
        <w:fldChar w:fldCharType="end"/>
      </w:r>
      <w:ins w:id="96" w:author="Caicedo Forero, Angelica Maria, Enel Colombia" w:date="2019-12-27T11:53:00Z">
        <w:r w:rsidR="00CB0DE5">
          <w:rPr>
            <w:rFonts w:ascii="Arial" w:hAnsi="Arial" w:cs="Arial"/>
            <w:i/>
            <w:iCs/>
            <w:color w:val="000000"/>
            <w:sz w:val="22"/>
            <w:szCs w:val="22"/>
          </w:rPr>
          <w:t>)</w:t>
        </w:r>
      </w:ins>
      <w:r w:rsidRPr="0045074E">
        <w:rPr>
          <w:rFonts w:ascii="Arial" w:hAnsi="Arial" w:cs="Arial"/>
          <w:color w:val="000000"/>
          <w:sz w:val="22"/>
          <w:szCs w:val="22"/>
        </w:rPr>
        <w:t>, Teléfono No</w:t>
      </w:r>
      <w:r w:rsidR="00CB0DE5">
        <w:rPr>
          <w:rFonts w:ascii="Arial" w:hAnsi="Arial" w:cs="Arial"/>
          <w:color w:val="000000"/>
          <w:sz w:val="22"/>
          <w:szCs w:val="22"/>
        </w:rPr>
        <w:t xml:space="preserve"> XXXX</w:t>
      </w:r>
      <w:r w:rsidRPr="0045074E">
        <w:rPr>
          <w:rFonts w:ascii="Arial" w:hAnsi="Arial" w:cs="Arial"/>
          <w:color w:val="000000"/>
          <w:sz w:val="22"/>
          <w:szCs w:val="22"/>
        </w:rPr>
        <w:t xml:space="preserve"> </w:t>
      </w:r>
      <w:ins w:id="97" w:author="Caicedo Forero, Angelica Maria, Enel Colombia" w:date="2019-12-27T11:53:00Z">
        <w:r w:rsidR="00CB0DE5">
          <w:rPr>
            <w:rFonts w:ascii="Arial" w:hAnsi="Arial" w:cs="Arial"/>
            <w:color w:val="000000"/>
            <w:sz w:val="22"/>
            <w:szCs w:val="22"/>
          </w:rPr>
          <w:t>(</w:t>
        </w:r>
      </w:ins>
      <w:r w:rsidR="008451DD" w:rsidRPr="0045074E">
        <w:rPr>
          <w:rFonts w:ascii="Arial" w:hAnsi="Arial" w:cs="Arial"/>
          <w:i/>
          <w:iCs/>
          <w:color w:val="000000"/>
          <w:sz w:val="22"/>
          <w:szCs w:val="22"/>
        </w:rPr>
        <w:fldChar w:fldCharType="begin"/>
      </w:r>
      <w:r w:rsidRPr="0045074E">
        <w:rPr>
          <w:rFonts w:ascii="Arial" w:hAnsi="Arial" w:cs="Arial"/>
          <w:i/>
          <w:iCs/>
          <w:color w:val="000000"/>
          <w:sz w:val="22"/>
          <w:szCs w:val="22"/>
        </w:rPr>
        <w:instrText xml:space="preserve"> MERGEFIELD COD50 </w:instrText>
      </w:r>
      <w:r w:rsidR="008451DD" w:rsidRPr="0045074E">
        <w:rPr>
          <w:rFonts w:ascii="Arial" w:hAnsi="Arial" w:cs="Arial"/>
          <w:i/>
          <w:iCs/>
          <w:color w:val="000000"/>
          <w:sz w:val="22"/>
          <w:szCs w:val="22"/>
        </w:rPr>
        <w:fldChar w:fldCharType="separate"/>
      </w:r>
      <w:r w:rsidR="00B638F6" w:rsidRPr="0045074E">
        <w:rPr>
          <w:rFonts w:ascii="Arial" w:hAnsi="Arial" w:cs="Arial"/>
          <w:i/>
          <w:iCs/>
          <w:noProof/>
          <w:color w:val="000000"/>
          <w:sz w:val="22"/>
          <w:szCs w:val="22"/>
        </w:rPr>
        <w:t>Teléfono Oferente</w:t>
      </w:r>
      <w:r w:rsidR="008451DD" w:rsidRPr="0045074E">
        <w:rPr>
          <w:rFonts w:ascii="Arial" w:hAnsi="Arial" w:cs="Arial"/>
          <w:i/>
          <w:iCs/>
          <w:color w:val="000000"/>
          <w:sz w:val="22"/>
          <w:szCs w:val="22"/>
        </w:rPr>
        <w:fldChar w:fldCharType="end"/>
      </w:r>
      <w:ins w:id="98" w:author="Caicedo Forero, Angelica Maria, Enel Colombia" w:date="2019-12-27T11:53:00Z">
        <w:r w:rsidR="00CB0DE5">
          <w:rPr>
            <w:rFonts w:ascii="Arial" w:hAnsi="Arial" w:cs="Arial"/>
            <w:i/>
            <w:iCs/>
            <w:color w:val="000000"/>
            <w:sz w:val="22"/>
            <w:szCs w:val="22"/>
          </w:rPr>
          <w:t>)</w:t>
        </w:r>
      </w:ins>
      <w:r w:rsidRPr="0045074E">
        <w:rPr>
          <w:rFonts w:ascii="Arial" w:hAnsi="Arial" w:cs="Arial"/>
          <w:color w:val="000000"/>
          <w:sz w:val="22"/>
          <w:szCs w:val="22"/>
        </w:rPr>
        <w:t xml:space="preserve"> Fax No.</w:t>
      </w:r>
      <w:r w:rsidR="00CB0DE5">
        <w:rPr>
          <w:rFonts w:ascii="Arial" w:hAnsi="Arial" w:cs="Arial"/>
          <w:color w:val="000000"/>
          <w:sz w:val="22"/>
          <w:szCs w:val="22"/>
        </w:rPr>
        <w:t xml:space="preserve"> XXX (</w:t>
      </w:r>
      <w:r w:rsidR="008451DD" w:rsidRPr="0045074E">
        <w:rPr>
          <w:rFonts w:ascii="Arial" w:hAnsi="Arial" w:cs="Arial"/>
          <w:i/>
          <w:iCs/>
          <w:color w:val="000000"/>
          <w:sz w:val="22"/>
          <w:szCs w:val="22"/>
        </w:rPr>
        <w:fldChar w:fldCharType="begin"/>
      </w:r>
      <w:r w:rsidRPr="0045074E">
        <w:rPr>
          <w:rFonts w:ascii="Arial" w:hAnsi="Arial" w:cs="Arial"/>
          <w:i/>
          <w:iCs/>
          <w:color w:val="000000"/>
          <w:sz w:val="22"/>
          <w:szCs w:val="22"/>
        </w:rPr>
        <w:instrText xml:space="preserve"> MERGEFIELD COD51 </w:instrText>
      </w:r>
      <w:r w:rsidR="008451DD" w:rsidRPr="0045074E">
        <w:rPr>
          <w:rFonts w:ascii="Arial" w:hAnsi="Arial" w:cs="Arial"/>
          <w:i/>
          <w:iCs/>
          <w:color w:val="000000"/>
          <w:sz w:val="22"/>
          <w:szCs w:val="22"/>
        </w:rPr>
        <w:fldChar w:fldCharType="separate"/>
      </w:r>
      <w:r w:rsidR="00B638F6" w:rsidRPr="0045074E">
        <w:rPr>
          <w:rFonts w:ascii="Arial" w:hAnsi="Arial" w:cs="Arial"/>
          <w:i/>
          <w:iCs/>
          <w:noProof/>
          <w:color w:val="000000"/>
          <w:sz w:val="22"/>
          <w:szCs w:val="22"/>
        </w:rPr>
        <w:t>Fax Oferente</w:t>
      </w:r>
      <w:r w:rsidR="008451DD" w:rsidRPr="0045074E">
        <w:rPr>
          <w:rFonts w:ascii="Arial" w:hAnsi="Arial" w:cs="Arial"/>
          <w:i/>
          <w:iCs/>
          <w:color w:val="000000"/>
          <w:sz w:val="22"/>
          <w:szCs w:val="22"/>
        </w:rPr>
        <w:fldChar w:fldCharType="end"/>
      </w:r>
      <w:r w:rsidR="00CB0DE5">
        <w:rPr>
          <w:rFonts w:ascii="Arial" w:hAnsi="Arial" w:cs="Arial"/>
          <w:i/>
          <w:iCs/>
          <w:color w:val="000000"/>
          <w:sz w:val="22"/>
          <w:szCs w:val="22"/>
        </w:rPr>
        <w:t>)</w:t>
      </w:r>
      <w:r w:rsidRPr="0045074E">
        <w:rPr>
          <w:rFonts w:ascii="Arial" w:hAnsi="Arial" w:cs="Arial"/>
          <w:color w:val="000000"/>
          <w:sz w:val="22"/>
          <w:szCs w:val="22"/>
        </w:rPr>
        <w:t xml:space="preserve">; </w:t>
      </w:r>
    </w:p>
    <w:p w14:paraId="0CF0ACAF" w14:textId="3CEF7F35"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 xml:space="preserve">CODENSA: Gerente </w:t>
      </w:r>
      <w:r w:rsidR="009E6FA1" w:rsidRPr="0045074E">
        <w:rPr>
          <w:rFonts w:ascii="Arial" w:hAnsi="Arial" w:cs="Arial"/>
          <w:color w:val="000000"/>
          <w:sz w:val="22"/>
          <w:szCs w:val="22"/>
        </w:rPr>
        <w:t>Market</w:t>
      </w:r>
      <w:r w:rsidRPr="0045074E">
        <w:rPr>
          <w:rFonts w:ascii="Arial" w:hAnsi="Arial" w:cs="Arial"/>
          <w:color w:val="000000"/>
          <w:sz w:val="22"/>
          <w:szCs w:val="22"/>
        </w:rPr>
        <w:t xml:space="preserve">, dirección: carrera 13A No. 93 – 66 piso </w:t>
      </w:r>
      <w:r w:rsidR="00812567" w:rsidRPr="0045074E">
        <w:rPr>
          <w:rFonts w:ascii="Arial" w:hAnsi="Arial" w:cs="Arial"/>
          <w:color w:val="000000"/>
          <w:sz w:val="22"/>
          <w:szCs w:val="22"/>
        </w:rPr>
        <w:t>cuarto</w:t>
      </w:r>
      <w:r w:rsidRPr="0045074E">
        <w:rPr>
          <w:rFonts w:ascii="Arial" w:hAnsi="Arial" w:cs="Arial"/>
          <w:color w:val="000000"/>
          <w:sz w:val="22"/>
          <w:szCs w:val="22"/>
        </w:rPr>
        <w:t xml:space="preserve">, Bogotá D.C. Teléfono No </w:t>
      </w:r>
      <w:r w:rsidRPr="0045074E">
        <w:rPr>
          <w:rFonts w:ascii="Arial" w:hAnsi="Arial" w:cs="Arial"/>
          <w:noProof/>
          <w:color w:val="000000"/>
          <w:sz w:val="22"/>
          <w:szCs w:val="22"/>
        </w:rPr>
        <w:t>0_16015533</w:t>
      </w:r>
      <w:r w:rsidRPr="0045074E">
        <w:rPr>
          <w:rFonts w:ascii="Arial" w:hAnsi="Arial" w:cs="Arial"/>
          <w:color w:val="000000"/>
          <w:sz w:val="22"/>
          <w:szCs w:val="22"/>
        </w:rPr>
        <w:t xml:space="preserve">, Fax No </w:t>
      </w:r>
      <w:r w:rsidRPr="0045074E">
        <w:rPr>
          <w:rFonts w:ascii="Arial" w:hAnsi="Arial" w:cs="Arial"/>
          <w:noProof/>
          <w:color w:val="000000"/>
          <w:sz w:val="22"/>
          <w:szCs w:val="22"/>
        </w:rPr>
        <w:t>0_</w:t>
      </w:r>
      <w:r w:rsidR="00812567" w:rsidRPr="0045074E">
        <w:rPr>
          <w:rFonts w:ascii="Arial" w:hAnsi="Arial" w:cs="Arial"/>
          <w:noProof/>
          <w:color w:val="000000"/>
          <w:sz w:val="22"/>
          <w:szCs w:val="22"/>
        </w:rPr>
        <w:t>16015903</w:t>
      </w:r>
      <w:r w:rsidRPr="0045074E">
        <w:rPr>
          <w:rFonts w:ascii="Arial" w:hAnsi="Arial" w:cs="Arial"/>
          <w:color w:val="000000"/>
          <w:sz w:val="22"/>
          <w:szCs w:val="22"/>
        </w:rPr>
        <w:t xml:space="preserve">.  </w:t>
      </w:r>
    </w:p>
    <w:p w14:paraId="081D6456" w14:textId="77777777" w:rsidR="00625DFB" w:rsidRPr="0045074E" w:rsidRDefault="00625DFB" w:rsidP="00C27E6C">
      <w:pPr>
        <w:pStyle w:val="Encabezado"/>
        <w:tabs>
          <w:tab w:val="clear" w:pos="4419"/>
          <w:tab w:val="clear" w:pos="8838"/>
        </w:tabs>
        <w:rPr>
          <w:rFonts w:ascii="Arial" w:hAnsi="Arial" w:cs="Arial"/>
          <w:color w:val="000000"/>
          <w:sz w:val="22"/>
          <w:szCs w:val="22"/>
        </w:rPr>
      </w:pPr>
    </w:p>
    <w:p w14:paraId="6A9EDD0B" w14:textId="77777777" w:rsidR="00625DFB" w:rsidRPr="0045074E" w:rsidRDefault="00625DFB" w:rsidP="00C27E6C">
      <w:pPr>
        <w:rPr>
          <w:rFonts w:ascii="Arial" w:hAnsi="Arial" w:cs="Arial"/>
          <w:color w:val="000000"/>
          <w:sz w:val="22"/>
          <w:szCs w:val="22"/>
        </w:rPr>
      </w:pPr>
      <w:r w:rsidRPr="0045074E">
        <w:rPr>
          <w:rFonts w:ascii="Arial" w:hAnsi="Arial" w:cs="Arial"/>
          <w:b/>
          <w:color w:val="000000"/>
          <w:sz w:val="22"/>
          <w:szCs w:val="22"/>
        </w:rPr>
        <w:t>VIGÉS</w:t>
      </w:r>
      <w:r w:rsidR="0052765D" w:rsidRPr="0045074E">
        <w:rPr>
          <w:rFonts w:ascii="Arial" w:hAnsi="Arial" w:cs="Arial"/>
          <w:b/>
          <w:color w:val="000000"/>
          <w:sz w:val="22"/>
          <w:szCs w:val="22"/>
        </w:rPr>
        <w:t>IMO SEGUNDO</w:t>
      </w:r>
      <w:r w:rsidRPr="0045074E">
        <w:rPr>
          <w:rFonts w:ascii="Arial" w:hAnsi="Arial" w:cs="Arial"/>
          <w:b/>
          <w:color w:val="000000"/>
          <w:sz w:val="22"/>
          <w:szCs w:val="22"/>
        </w:rPr>
        <w:t>.- EXISTENCIA.-</w:t>
      </w:r>
      <w:r w:rsidRPr="0045074E">
        <w:rPr>
          <w:rFonts w:ascii="Arial" w:hAnsi="Arial" w:cs="Arial"/>
          <w:color w:val="000000"/>
          <w:sz w:val="22"/>
          <w:szCs w:val="22"/>
        </w:rPr>
        <w:t xml:space="preserve"> La existencia de la relación jurídica surgida de la oferta se encontrará sujeta a la condición suspensiva de que se constituya la garantía de cumplimiento por parte de nuestra empresa.</w:t>
      </w:r>
    </w:p>
    <w:p w14:paraId="6B92CE1D" w14:textId="77777777" w:rsidR="00625DFB" w:rsidRPr="0045074E" w:rsidRDefault="00625DFB" w:rsidP="00C27E6C">
      <w:pPr>
        <w:rPr>
          <w:rFonts w:ascii="Arial" w:hAnsi="Arial" w:cs="Arial"/>
          <w:color w:val="000000"/>
          <w:sz w:val="22"/>
          <w:szCs w:val="22"/>
        </w:rPr>
      </w:pPr>
    </w:p>
    <w:p w14:paraId="79FA3242" w14:textId="77777777" w:rsidR="00625DFB" w:rsidRPr="0045074E" w:rsidRDefault="0052765D" w:rsidP="00C27E6C">
      <w:pPr>
        <w:rPr>
          <w:rFonts w:ascii="Arial" w:hAnsi="Arial" w:cs="Arial"/>
          <w:color w:val="000000"/>
          <w:sz w:val="22"/>
          <w:szCs w:val="22"/>
        </w:rPr>
      </w:pPr>
      <w:r w:rsidRPr="0045074E">
        <w:rPr>
          <w:rFonts w:ascii="Arial" w:hAnsi="Arial" w:cs="Arial"/>
          <w:b/>
          <w:color w:val="000000"/>
          <w:sz w:val="22"/>
          <w:szCs w:val="22"/>
        </w:rPr>
        <w:t>VIGÉSIMO TERCERO</w:t>
      </w:r>
      <w:r w:rsidR="00625DFB" w:rsidRPr="0045074E">
        <w:rPr>
          <w:rFonts w:ascii="Arial" w:hAnsi="Arial" w:cs="Arial"/>
          <w:b/>
          <w:color w:val="000000"/>
          <w:sz w:val="22"/>
          <w:szCs w:val="22"/>
        </w:rPr>
        <w:t xml:space="preserve">.- REGISTRO DE LA OFERTA Y LA ORDEN DE COMPRA Y EXIGIBILIDAD.- </w:t>
      </w:r>
      <w:r w:rsidR="00625DFB" w:rsidRPr="0045074E">
        <w:rPr>
          <w:rFonts w:ascii="Arial" w:hAnsi="Arial" w:cs="Arial"/>
          <w:color w:val="000000"/>
          <w:sz w:val="22"/>
          <w:szCs w:val="22"/>
        </w:rPr>
        <w:t>Una vez aceptada la oferta, y se haya constituido la Garantía de Cumplimiento, CODENSA gestionará ante el Administrador del Sistema de Intercambios Comerciales (ASIC) el registro de la relación jurídica surgida de la oferta. Este registro tendrá como efecto primordial el de permitir al Administrador del SIC conocer el manejo comercial de los involucrados en el suministro y hacer que se sometan a todas las reglas y procedimientos relacionados con el objeto de la oferta. Estará a nuestro cargo otorgar los mecanismos necesarios de cubrimiento para las transacciones en el mercado mayorista de energía en los plazos establecidos en la regulación vigente para el cumplimiento del objeto ofertado.</w:t>
      </w:r>
    </w:p>
    <w:p w14:paraId="0E66F468" w14:textId="77777777" w:rsidR="0052765D" w:rsidRPr="0045074E" w:rsidRDefault="0052765D" w:rsidP="00C27E6C">
      <w:pPr>
        <w:rPr>
          <w:rFonts w:ascii="Arial" w:hAnsi="Arial" w:cs="Arial"/>
          <w:color w:val="000000"/>
          <w:sz w:val="22"/>
          <w:szCs w:val="22"/>
        </w:rPr>
      </w:pPr>
    </w:p>
    <w:p w14:paraId="1EBAF8F3" w14:textId="0AD91847" w:rsidR="0052765D" w:rsidRPr="0045074E" w:rsidRDefault="0052765D" w:rsidP="00C27E6C">
      <w:pPr>
        <w:rPr>
          <w:rFonts w:ascii="Arial" w:hAnsi="Arial" w:cs="Arial"/>
          <w:i/>
          <w:color w:val="000000"/>
          <w:sz w:val="22"/>
          <w:szCs w:val="22"/>
        </w:rPr>
      </w:pPr>
      <w:r w:rsidRPr="0045074E">
        <w:rPr>
          <w:rFonts w:ascii="Arial" w:hAnsi="Arial" w:cs="Arial"/>
          <w:color w:val="000000"/>
          <w:sz w:val="22"/>
          <w:szCs w:val="22"/>
        </w:rPr>
        <w:t xml:space="preserve">Para efectos de este registro </w:t>
      </w:r>
      <w:ins w:id="99" w:author="Caicedo Forero, Angelica Maria, Enel Colombia" w:date="2019-12-27T11:55:00Z">
        <w:r w:rsidR="00CB0DE5">
          <w:rPr>
            <w:rFonts w:ascii="Arial" w:hAnsi="Arial" w:cs="Arial"/>
            <w:color w:val="000000"/>
            <w:sz w:val="22"/>
            <w:szCs w:val="22"/>
          </w:rPr>
          <w:t>XXXXX (</w:t>
        </w:r>
      </w:ins>
      <w:r w:rsidRPr="0045074E">
        <w:rPr>
          <w:rFonts w:ascii="Arial" w:hAnsi="Arial" w:cs="Arial"/>
          <w:i/>
          <w:color w:val="000000"/>
          <w:sz w:val="22"/>
          <w:szCs w:val="22"/>
        </w:rPr>
        <w:t>EMPRESA OFERENTE S.A. ESP</w:t>
      </w:r>
      <w:ins w:id="100" w:author="Caicedo Forero, Angelica Maria, Enel Colombia" w:date="2019-12-27T11:55:00Z">
        <w:r w:rsidR="00CB0DE5">
          <w:rPr>
            <w:rFonts w:ascii="Arial" w:hAnsi="Arial" w:cs="Arial"/>
            <w:i/>
            <w:color w:val="000000"/>
            <w:sz w:val="22"/>
            <w:szCs w:val="22"/>
          </w:rPr>
          <w:t>)</w:t>
        </w:r>
      </w:ins>
      <w:r w:rsidRPr="0045074E">
        <w:rPr>
          <w:rFonts w:ascii="Arial" w:hAnsi="Arial" w:cs="Arial"/>
          <w:i/>
          <w:color w:val="000000"/>
          <w:sz w:val="22"/>
          <w:szCs w:val="22"/>
        </w:rPr>
        <w:t xml:space="preserve">, </w:t>
      </w:r>
      <w:r w:rsidRPr="0045074E">
        <w:rPr>
          <w:rFonts w:ascii="Arial" w:hAnsi="Arial" w:cs="Arial"/>
          <w:color w:val="000000"/>
          <w:sz w:val="22"/>
          <w:szCs w:val="22"/>
        </w:rPr>
        <w:t xml:space="preserve">actúa en calidad de </w:t>
      </w:r>
      <w:ins w:id="101" w:author="Caicedo Forero, Angelica Maria, Enel Colombia" w:date="2019-12-27T11:55:00Z">
        <w:r w:rsidR="00CB0DE5">
          <w:rPr>
            <w:rFonts w:ascii="Arial" w:hAnsi="Arial" w:cs="Arial"/>
            <w:color w:val="000000"/>
            <w:sz w:val="22"/>
            <w:szCs w:val="22"/>
          </w:rPr>
          <w:t>XXXXXXX</w:t>
        </w:r>
      </w:ins>
      <w:del w:id="102" w:author="Caicedo Forero, Angelica Maria, Enel Colombia" w:date="2019-12-27T11:55:00Z">
        <w:r w:rsidR="00817DDB" w:rsidRPr="0045074E" w:rsidDel="00CB0DE5">
          <w:rPr>
            <w:rFonts w:ascii="Arial" w:hAnsi="Arial" w:cs="Arial"/>
            <w:color w:val="000000"/>
            <w:sz w:val="22"/>
            <w:szCs w:val="22"/>
          </w:rPr>
          <w:delText>_________________</w:delText>
        </w:r>
      </w:del>
      <w:r w:rsidR="00D15D8A" w:rsidRPr="0045074E">
        <w:rPr>
          <w:rFonts w:ascii="Arial" w:hAnsi="Arial" w:cs="Arial"/>
          <w:color w:val="000000"/>
          <w:sz w:val="22"/>
          <w:szCs w:val="22"/>
        </w:rPr>
        <w:t xml:space="preserve"> (</w:t>
      </w:r>
      <w:r w:rsidR="00817DDB" w:rsidRPr="0045074E">
        <w:rPr>
          <w:rFonts w:ascii="Arial" w:hAnsi="Arial" w:cs="Arial"/>
          <w:i/>
          <w:color w:val="000000"/>
          <w:sz w:val="22"/>
          <w:szCs w:val="22"/>
        </w:rPr>
        <w:t>GENERADOR ó COMERCIALIZADOR</w:t>
      </w:r>
      <w:r w:rsidR="00D15D8A" w:rsidRPr="0045074E">
        <w:rPr>
          <w:rFonts w:ascii="Arial" w:hAnsi="Arial" w:cs="Arial"/>
          <w:i/>
          <w:color w:val="000000"/>
          <w:sz w:val="22"/>
          <w:szCs w:val="22"/>
        </w:rPr>
        <w:t>)</w:t>
      </w:r>
      <w:r w:rsidR="00817DDB" w:rsidRPr="0045074E">
        <w:rPr>
          <w:rFonts w:ascii="Arial" w:hAnsi="Arial" w:cs="Arial"/>
          <w:i/>
          <w:color w:val="000000"/>
          <w:sz w:val="22"/>
          <w:szCs w:val="22"/>
        </w:rPr>
        <w:t>.</w:t>
      </w:r>
    </w:p>
    <w:p w14:paraId="05ED3A7A" w14:textId="77777777" w:rsidR="00625DFB" w:rsidRPr="0045074E" w:rsidRDefault="00625DFB" w:rsidP="00C27E6C">
      <w:pPr>
        <w:rPr>
          <w:rFonts w:ascii="Arial" w:hAnsi="Arial" w:cs="Arial"/>
          <w:color w:val="000000"/>
          <w:sz w:val="22"/>
          <w:szCs w:val="22"/>
        </w:rPr>
      </w:pPr>
    </w:p>
    <w:p w14:paraId="78E916A2" w14:textId="77777777" w:rsidR="00625DFB" w:rsidRPr="0045074E" w:rsidRDefault="0052765D" w:rsidP="00C27E6C">
      <w:pPr>
        <w:rPr>
          <w:rFonts w:ascii="Arial" w:hAnsi="Arial" w:cs="Arial"/>
          <w:color w:val="000000"/>
          <w:sz w:val="22"/>
          <w:szCs w:val="22"/>
        </w:rPr>
      </w:pPr>
      <w:r w:rsidRPr="0045074E">
        <w:rPr>
          <w:rFonts w:ascii="Arial" w:hAnsi="Arial" w:cs="Arial"/>
          <w:b/>
          <w:color w:val="000000"/>
          <w:sz w:val="22"/>
          <w:szCs w:val="22"/>
        </w:rPr>
        <w:t>VIGÉSIMO CUARTO</w:t>
      </w:r>
      <w:r w:rsidR="00625DFB" w:rsidRPr="0045074E">
        <w:rPr>
          <w:rFonts w:ascii="Arial" w:hAnsi="Arial" w:cs="Arial"/>
          <w:b/>
          <w:color w:val="000000"/>
          <w:sz w:val="22"/>
          <w:szCs w:val="22"/>
        </w:rPr>
        <w:t>.- DESPLAZAMIENTO.-</w:t>
      </w:r>
      <w:r w:rsidR="00625DFB" w:rsidRPr="0045074E">
        <w:rPr>
          <w:rFonts w:ascii="Arial" w:hAnsi="Arial" w:cs="Arial"/>
          <w:color w:val="000000"/>
          <w:sz w:val="22"/>
          <w:szCs w:val="22"/>
        </w:rPr>
        <w:t xml:space="preserve"> La relación jurídica surgida de la oferta no desplazará otras relaciones jurídicas o contratos existentes, ni será desplazada por cualquier otra relación jurídica que exista posteriormente para CODENSA o por contratos para el mismo período y mercado.</w:t>
      </w:r>
    </w:p>
    <w:p w14:paraId="21164D86" w14:textId="77777777" w:rsidR="00625DFB" w:rsidRPr="0045074E" w:rsidRDefault="00625DFB" w:rsidP="00C27E6C">
      <w:pPr>
        <w:rPr>
          <w:rFonts w:ascii="Arial" w:hAnsi="Arial" w:cs="Arial"/>
          <w:color w:val="000000"/>
          <w:sz w:val="22"/>
          <w:szCs w:val="22"/>
        </w:rPr>
      </w:pPr>
    </w:p>
    <w:p w14:paraId="6FA8CD24" w14:textId="77777777" w:rsidR="00625DFB" w:rsidRPr="0045074E" w:rsidRDefault="0052765D" w:rsidP="00C27E6C">
      <w:pPr>
        <w:rPr>
          <w:rFonts w:ascii="Arial" w:hAnsi="Arial" w:cs="Arial"/>
          <w:color w:val="000000"/>
          <w:sz w:val="22"/>
          <w:szCs w:val="22"/>
        </w:rPr>
      </w:pPr>
      <w:r w:rsidRPr="0045074E">
        <w:rPr>
          <w:rFonts w:ascii="Arial" w:hAnsi="Arial" w:cs="Arial"/>
          <w:b/>
          <w:color w:val="000000"/>
          <w:sz w:val="22"/>
          <w:szCs w:val="22"/>
        </w:rPr>
        <w:t>VIGÉSIMO QUINTO</w:t>
      </w:r>
      <w:r w:rsidR="00625DFB" w:rsidRPr="0045074E">
        <w:rPr>
          <w:rFonts w:ascii="Arial" w:hAnsi="Arial" w:cs="Arial"/>
          <w:b/>
          <w:color w:val="000000"/>
          <w:sz w:val="22"/>
          <w:szCs w:val="22"/>
        </w:rPr>
        <w:t xml:space="preserve">.- DOMICILIO.- </w:t>
      </w:r>
      <w:r w:rsidR="00625DFB" w:rsidRPr="0045074E">
        <w:rPr>
          <w:rFonts w:ascii="Arial" w:hAnsi="Arial" w:cs="Arial"/>
          <w:color w:val="000000"/>
          <w:sz w:val="22"/>
          <w:szCs w:val="22"/>
        </w:rPr>
        <w:t>El domicilio es la ciudad de Bogotá D.C.</w:t>
      </w:r>
    </w:p>
    <w:p w14:paraId="39D2D883" w14:textId="77777777" w:rsidR="00625DFB" w:rsidRPr="0045074E" w:rsidRDefault="00625DFB" w:rsidP="00C27E6C">
      <w:pPr>
        <w:rPr>
          <w:rFonts w:ascii="Arial" w:hAnsi="Arial" w:cs="Arial"/>
          <w:color w:val="000000"/>
          <w:sz w:val="22"/>
          <w:szCs w:val="22"/>
        </w:rPr>
      </w:pPr>
    </w:p>
    <w:p w14:paraId="68C8EBEF" w14:textId="77777777" w:rsidR="00625DFB" w:rsidRPr="0045074E" w:rsidRDefault="0052765D" w:rsidP="00C27E6C">
      <w:pPr>
        <w:rPr>
          <w:rFonts w:ascii="Arial" w:hAnsi="Arial" w:cs="Arial"/>
          <w:color w:val="000000"/>
          <w:sz w:val="22"/>
          <w:szCs w:val="22"/>
        </w:rPr>
      </w:pPr>
      <w:r w:rsidRPr="0045074E">
        <w:rPr>
          <w:rFonts w:ascii="Arial" w:hAnsi="Arial" w:cs="Arial"/>
          <w:b/>
          <w:bCs/>
          <w:color w:val="000000"/>
          <w:sz w:val="22"/>
          <w:szCs w:val="22"/>
        </w:rPr>
        <w:t>VIGÉSIMO SEXTO</w:t>
      </w:r>
      <w:r w:rsidR="00625DFB" w:rsidRPr="0045074E">
        <w:rPr>
          <w:rFonts w:ascii="Arial" w:hAnsi="Arial" w:cs="Arial"/>
          <w:b/>
          <w:bCs/>
          <w:color w:val="000000"/>
          <w:sz w:val="22"/>
          <w:szCs w:val="22"/>
        </w:rPr>
        <w:t xml:space="preserve">. – DECLARACIONES: </w:t>
      </w:r>
      <w:r w:rsidR="00625DFB" w:rsidRPr="0045074E">
        <w:rPr>
          <w:rFonts w:ascii="Arial" w:hAnsi="Arial" w:cs="Arial"/>
          <w:color w:val="000000"/>
          <w:sz w:val="22"/>
          <w:szCs w:val="22"/>
        </w:rPr>
        <w:t>El suscrito declara que: (i) Tiene poder legal para firmar y presentar la oferta, (ii) Esta oferta y la relación jurídica surgida de la misma, compromete única y totalmente a la empresa que legalmente represento, (iii) Hemos estudiado cuidadosamente los documentos de la invitación a ofrecer y renunciamos a cualquier reclamación por desconocimiento o errónea interpretación de los mismos, (iv) Hemos revisado detenidamente la oferta adjunta y declaramos que ésta no contiene ningún error u omisión, (v) Declaramos no encontrarnos incursos en ninguna de las inhabilidades e incompatibilidades legales, (vi) Hemos preparado nuestra oferta con fundamento en l</w:t>
      </w:r>
      <w:r w:rsidR="002061AC" w:rsidRPr="0045074E">
        <w:rPr>
          <w:rFonts w:ascii="Arial" w:hAnsi="Arial" w:cs="Arial"/>
          <w:color w:val="000000"/>
          <w:sz w:val="22"/>
          <w:szCs w:val="22"/>
        </w:rPr>
        <w:t>a</w:t>
      </w:r>
      <w:r w:rsidR="00625DFB" w:rsidRPr="0045074E">
        <w:rPr>
          <w:rFonts w:ascii="Arial" w:hAnsi="Arial" w:cs="Arial"/>
          <w:color w:val="000000"/>
          <w:sz w:val="22"/>
          <w:szCs w:val="22"/>
        </w:rPr>
        <w:t xml:space="preserve">s siguientes </w:t>
      </w:r>
      <w:r w:rsidR="00DD18F1" w:rsidRPr="0045074E">
        <w:rPr>
          <w:rFonts w:ascii="Arial" w:hAnsi="Arial" w:cs="Arial"/>
          <w:color w:val="000000"/>
          <w:sz w:val="22"/>
          <w:szCs w:val="22"/>
        </w:rPr>
        <w:t xml:space="preserve">adendas </w:t>
      </w:r>
      <w:r w:rsidR="00625DFB" w:rsidRPr="0045074E">
        <w:rPr>
          <w:rFonts w:ascii="Arial" w:hAnsi="Arial" w:cs="Arial"/>
          <w:color w:val="000000"/>
          <w:sz w:val="22"/>
          <w:szCs w:val="22"/>
        </w:rPr>
        <w:t>y aclaraciones a la invitación a ofrecer (Si los hubiera)</w:t>
      </w:r>
    </w:p>
    <w:p w14:paraId="7F102190" w14:textId="77777777" w:rsidR="00625DFB" w:rsidRPr="0045074E" w:rsidRDefault="00625DFB" w:rsidP="00C27E6C">
      <w:pPr>
        <w:rPr>
          <w:rFonts w:ascii="Arial" w:hAnsi="Arial" w:cs="Arial"/>
          <w:color w:val="000000"/>
          <w:sz w:val="22"/>
          <w:szCs w:val="22"/>
        </w:rPr>
      </w:pPr>
    </w:p>
    <w:p w14:paraId="28E4872D"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ab/>
        <w:t>No________________ de ___________ fecha __________________</w:t>
      </w:r>
    </w:p>
    <w:p w14:paraId="6222988C"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ab/>
        <w:t>No________________ de ___________ fecha __________________</w:t>
      </w:r>
    </w:p>
    <w:p w14:paraId="64430C79" w14:textId="77777777" w:rsidR="00625DFB" w:rsidRPr="0045074E" w:rsidRDefault="00625DFB" w:rsidP="00C27E6C">
      <w:pPr>
        <w:rPr>
          <w:rFonts w:ascii="Arial" w:hAnsi="Arial" w:cs="Arial"/>
          <w:color w:val="000000"/>
          <w:sz w:val="22"/>
          <w:szCs w:val="22"/>
        </w:rPr>
      </w:pPr>
    </w:p>
    <w:p w14:paraId="7B426115"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Suministramos igualmente, la siguiente información:</w:t>
      </w:r>
    </w:p>
    <w:p w14:paraId="3C936EBF"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DENOMINACIÓN O RAZÓN SOCIAL:</w:t>
      </w:r>
      <w:r w:rsidRPr="0045074E">
        <w:rPr>
          <w:rFonts w:ascii="Arial" w:hAnsi="Arial" w:cs="Arial"/>
          <w:color w:val="000000"/>
          <w:sz w:val="22"/>
          <w:szCs w:val="22"/>
        </w:rPr>
        <w:tab/>
        <w:t>________________________________</w:t>
      </w:r>
    </w:p>
    <w:p w14:paraId="7F0C62A2"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DIRECCIÓN:</w:t>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t>________________________________</w:t>
      </w:r>
    </w:p>
    <w:p w14:paraId="1930EB79"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CIUDAD:</w:t>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t>________________________________</w:t>
      </w:r>
    </w:p>
    <w:p w14:paraId="04C635EF"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TELÉFONO:</w:t>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t>________________________________</w:t>
      </w:r>
    </w:p>
    <w:p w14:paraId="430FD569"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CORREO ELECTRÓNICO:</w:t>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t>________________________________</w:t>
      </w:r>
    </w:p>
    <w:p w14:paraId="517AF0D7"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NIT:</w:t>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r>
      <w:r w:rsidRPr="0045074E">
        <w:rPr>
          <w:rFonts w:ascii="Arial" w:hAnsi="Arial" w:cs="Arial"/>
          <w:color w:val="000000"/>
          <w:sz w:val="22"/>
          <w:szCs w:val="22"/>
        </w:rPr>
        <w:tab/>
        <w:t>________________________________</w:t>
      </w:r>
    </w:p>
    <w:p w14:paraId="74763DD2" w14:textId="77777777" w:rsidR="00625DFB" w:rsidRPr="0045074E" w:rsidRDefault="00625DFB" w:rsidP="00C27E6C">
      <w:pPr>
        <w:rPr>
          <w:rFonts w:ascii="Arial" w:hAnsi="Arial" w:cs="Arial"/>
          <w:color w:val="000000"/>
          <w:sz w:val="22"/>
          <w:szCs w:val="22"/>
          <w:lang w:val="es-CO"/>
        </w:rPr>
      </w:pPr>
      <w:r w:rsidRPr="0045074E">
        <w:rPr>
          <w:rFonts w:ascii="Arial" w:hAnsi="Arial" w:cs="Arial"/>
          <w:color w:val="000000"/>
          <w:sz w:val="22"/>
          <w:szCs w:val="22"/>
          <w:lang w:val="es-CO"/>
        </w:rPr>
        <w:t>TELEFAX:</w:t>
      </w:r>
      <w:r w:rsidRPr="0045074E">
        <w:rPr>
          <w:rFonts w:ascii="Arial" w:hAnsi="Arial" w:cs="Arial"/>
          <w:color w:val="000000"/>
          <w:sz w:val="22"/>
          <w:szCs w:val="22"/>
          <w:lang w:val="es-CO"/>
        </w:rPr>
        <w:tab/>
      </w:r>
      <w:r w:rsidRPr="0045074E">
        <w:rPr>
          <w:rFonts w:ascii="Arial" w:hAnsi="Arial" w:cs="Arial"/>
          <w:color w:val="000000"/>
          <w:sz w:val="22"/>
          <w:szCs w:val="22"/>
          <w:lang w:val="es-CO"/>
        </w:rPr>
        <w:tab/>
      </w:r>
      <w:r w:rsidRPr="0045074E">
        <w:rPr>
          <w:rFonts w:ascii="Arial" w:hAnsi="Arial" w:cs="Arial"/>
          <w:color w:val="000000"/>
          <w:sz w:val="22"/>
          <w:szCs w:val="22"/>
          <w:lang w:val="es-CO"/>
        </w:rPr>
        <w:tab/>
      </w:r>
      <w:r w:rsidRPr="0045074E">
        <w:rPr>
          <w:rFonts w:ascii="Arial" w:hAnsi="Arial" w:cs="Arial"/>
          <w:color w:val="000000"/>
          <w:sz w:val="22"/>
          <w:szCs w:val="22"/>
          <w:lang w:val="es-CO"/>
        </w:rPr>
        <w:tab/>
      </w:r>
      <w:r w:rsidRPr="0045074E">
        <w:rPr>
          <w:rFonts w:ascii="Arial" w:hAnsi="Arial" w:cs="Arial"/>
          <w:color w:val="000000"/>
          <w:sz w:val="22"/>
          <w:szCs w:val="22"/>
          <w:lang w:val="es-CO"/>
        </w:rPr>
        <w:tab/>
        <w:t>________________________________</w:t>
      </w:r>
    </w:p>
    <w:p w14:paraId="772E99B2" w14:textId="77777777" w:rsidR="00C27E6C" w:rsidRPr="0045074E" w:rsidRDefault="00625DFB" w:rsidP="00C27E6C">
      <w:pPr>
        <w:rPr>
          <w:rFonts w:ascii="Arial" w:hAnsi="Arial" w:cs="Arial"/>
          <w:color w:val="000000"/>
          <w:sz w:val="22"/>
          <w:szCs w:val="22"/>
          <w:lang w:val="es-CO"/>
        </w:rPr>
      </w:pPr>
      <w:r w:rsidRPr="0045074E">
        <w:rPr>
          <w:rFonts w:ascii="Arial" w:hAnsi="Arial" w:cs="Arial"/>
          <w:color w:val="000000"/>
          <w:sz w:val="22"/>
          <w:szCs w:val="22"/>
          <w:lang w:val="es-CO"/>
        </w:rPr>
        <w:t xml:space="preserve"> </w:t>
      </w:r>
    </w:p>
    <w:p w14:paraId="51CB3DF8" w14:textId="77777777" w:rsidR="00FC6793" w:rsidRPr="0045074E" w:rsidRDefault="00625DFB" w:rsidP="00FC6793">
      <w:pPr>
        <w:rPr>
          <w:rFonts w:ascii="Arial" w:hAnsi="Arial" w:cs="Arial"/>
          <w:sz w:val="22"/>
          <w:szCs w:val="22"/>
        </w:rPr>
      </w:pPr>
      <w:r w:rsidRPr="0045074E">
        <w:rPr>
          <w:rFonts w:ascii="Arial" w:hAnsi="Arial" w:cs="Arial"/>
          <w:b/>
          <w:sz w:val="22"/>
          <w:szCs w:val="22"/>
          <w:lang w:val="es-CO"/>
        </w:rPr>
        <w:t>VIGÉSIMO S</w:t>
      </w:r>
      <w:r w:rsidR="0052765D" w:rsidRPr="0045074E">
        <w:rPr>
          <w:rFonts w:ascii="Arial" w:hAnsi="Arial" w:cs="Arial"/>
          <w:b/>
          <w:sz w:val="22"/>
          <w:szCs w:val="22"/>
          <w:lang w:val="es-CO"/>
        </w:rPr>
        <w:t>ÉPTIMO</w:t>
      </w:r>
      <w:r w:rsidRPr="0045074E">
        <w:rPr>
          <w:rFonts w:ascii="Arial" w:hAnsi="Arial" w:cs="Arial"/>
          <w:b/>
          <w:sz w:val="22"/>
          <w:szCs w:val="22"/>
          <w:lang w:val="es-CO"/>
        </w:rPr>
        <w:t xml:space="preserve">.- </w:t>
      </w:r>
      <w:r w:rsidR="00C27E6C" w:rsidRPr="0045074E">
        <w:rPr>
          <w:rFonts w:ascii="Arial" w:hAnsi="Arial" w:cs="Arial"/>
          <w:b/>
          <w:kern w:val="32"/>
          <w:sz w:val="22"/>
          <w:szCs w:val="22"/>
        </w:rPr>
        <w:t xml:space="preserve">CUMPLIMIENTO DE NORMAS ANTICORRUPCION. </w:t>
      </w:r>
      <w:r w:rsidR="00FC6793" w:rsidRPr="0045074E">
        <w:rPr>
          <w:rFonts w:ascii="Arial" w:eastAsiaTheme="minorEastAsia" w:hAnsi="Arial" w:cs="Arial"/>
          <w:sz w:val="22"/>
          <w:szCs w:val="22"/>
        </w:rPr>
        <w:t>Las partes se comprometen durante la vigencia de la relación jurídica surgida de la oferta a efectuar un manejo adecuado y transparente del origen y uso de los bienes y/o recursos destinados al objeto de la presente oferta, con fundamento en los principios de honestidad, eficiencia, eficacia y legalidad, y a respetar la normativa jurídica y reglamentaria vigente en el ordenamiento jurídico nacional e internacional en materia de actos contra la Corrupción, Lavado de Activos, Financiación del terrorismo y Extinción de Dominio.</w:t>
      </w:r>
    </w:p>
    <w:p w14:paraId="7D153A1E" w14:textId="77777777" w:rsidR="00FC6793" w:rsidRPr="0045074E" w:rsidRDefault="00FC6793" w:rsidP="00FC6793">
      <w:pPr>
        <w:pStyle w:val="Prrafodelista"/>
        <w:ind w:right="44"/>
        <w:rPr>
          <w:rFonts w:ascii="Arial" w:hAnsi="Arial" w:cs="Arial"/>
          <w:sz w:val="22"/>
          <w:szCs w:val="22"/>
          <w:lang w:val="es-CO"/>
        </w:rPr>
      </w:pPr>
    </w:p>
    <w:p w14:paraId="326387BC" w14:textId="77777777" w:rsidR="00C27E6C" w:rsidRPr="0045074E" w:rsidRDefault="00FC6793" w:rsidP="00FC6793">
      <w:pPr>
        <w:rPr>
          <w:rFonts w:ascii="Arial" w:hAnsi="Arial" w:cs="Arial"/>
          <w:sz w:val="22"/>
          <w:szCs w:val="22"/>
          <w:lang w:val="es-CO"/>
        </w:rPr>
      </w:pPr>
      <w:r w:rsidRPr="0045074E">
        <w:rPr>
          <w:rFonts w:ascii="Arial" w:hAnsi="Arial" w:cs="Arial"/>
          <w:sz w:val="22"/>
          <w:szCs w:val="22"/>
        </w:rPr>
        <w:t>Las partes certifican que a la fecha de perfeccionamiento de la presente relación jurídica no están incluidas en la lista OFAC (Clinton), ni se encuentran vinculadas en ningún proceso penal por lavado de activos, corrupción, financiación del terrorismo o cualquiera de sus delitos subyacentes</w:t>
      </w:r>
    </w:p>
    <w:p w14:paraId="2F5B146F" w14:textId="77777777" w:rsidR="00C27E6C" w:rsidRPr="0045074E" w:rsidRDefault="00C27E6C" w:rsidP="00C27E6C">
      <w:pPr>
        <w:rPr>
          <w:rFonts w:ascii="Arial" w:hAnsi="Arial" w:cs="Arial"/>
          <w:sz w:val="22"/>
          <w:szCs w:val="22"/>
          <w:lang w:val="es-CO"/>
        </w:rPr>
      </w:pPr>
    </w:p>
    <w:p w14:paraId="542BB7B2" w14:textId="77777777" w:rsidR="00FC6793" w:rsidRPr="00217BE2" w:rsidRDefault="00C27E6C" w:rsidP="00217BE2">
      <w:pPr>
        <w:rPr>
          <w:rFonts w:ascii="Arial" w:hAnsi="Arial" w:cs="Arial"/>
          <w:sz w:val="22"/>
          <w:szCs w:val="22"/>
        </w:rPr>
      </w:pPr>
      <w:r w:rsidRPr="0045074E">
        <w:rPr>
          <w:rFonts w:ascii="Arial" w:hAnsi="Arial" w:cs="Arial"/>
          <w:b/>
          <w:kern w:val="32"/>
          <w:sz w:val="22"/>
          <w:szCs w:val="22"/>
        </w:rPr>
        <w:t>VIGÉSIMO OCTAVO.- NORMATIVA DE CONDUCTA ÉTICA Y PACTO GLOBAL.</w:t>
      </w:r>
      <w:r w:rsidRPr="0045074E">
        <w:rPr>
          <w:rFonts w:ascii="Arial" w:hAnsi="Arial" w:cs="Arial"/>
          <w:kern w:val="32"/>
          <w:sz w:val="22"/>
          <w:szCs w:val="22"/>
        </w:rPr>
        <w:t xml:space="preserve"> </w:t>
      </w:r>
      <w:r w:rsidR="00FC6793" w:rsidRPr="0045074E">
        <w:rPr>
          <w:rFonts w:ascii="Arial" w:hAnsi="Arial" w:cs="Arial"/>
          <w:sz w:val="22"/>
          <w:szCs w:val="22"/>
          <w:lang w:val="es-MX"/>
        </w:rPr>
        <w:t xml:space="preserve">En la realización de sus negocios y en la gestión de sus relaciones, LAS PARTES cumplen con los contenidos de sus respectivos códigos éticos, el plan de tolerancia cero contra la corrupción y la política de derechos humanos, los cuales se encuentran ubicados en sus páginas web: </w:t>
      </w:r>
      <w:hyperlink r:id="rId15" w:history="1">
        <w:r w:rsidR="00FC6793" w:rsidRPr="003F4A4A">
          <w:rPr>
            <w:rStyle w:val="Hipervnculo"/>
            <w:rFonts w:ascii="Arial" w:hAnsi="Arial" w:cs="Arial"/>
            <w:color w:val="000000" w:themeColor="text1"/>
            <w:sz w:val="22"/>
            <w:szCs w:val="22"/>
            <w:lang w:val="es-MX"/>
          </w:rPr>
          <w:t>www.enel.com</w:t>
        </w:r>
      </w:hyperlink>
      <w:r w:rsidR="00930320" w:rsidRPr="003F4A4A">
        <w:rPr>
          <w:rStyle w:val="Hipervnculo"/>
          <w:rFonts w:ascii="Arial" w:hAnsi="Arial" w:cs="Arial"/>
          <w:color w:val="000000" w:themeColor="text1"/>
          <w:sz w:val="22"/>
          <w:szCs w:val="22"/>
          <w:lang w:val="es-MX"/>
        </w:rPr>
        <w:t xml:space="preserve"> y XXXXXXXXXXXXX</w:t>
      </w:r>
      <w:r w:rsidR="00FC6793" w:rsidRPr="008251B6">
        <w:rPr>
          <w:rFonts w:ascii="Arial" w:hAnsi="Arial" w:cs="Arial"/>
          <w:sz w:val="22"/>
          <w:szCs w:val="22"/>
          <w:lang w:val="es-MX"/>
        </w:rPr>
        <w:t xml:space="preserve">; </w:t>
      </w:r>
    </w:p>
    <w:p w14:paraId="2C330B8C" w14:textId="77777777" w:rsidR="00FC6793" w:rsidRPr="0045074E" w:rsidRDefault="00FC6793" w:rsidP="00FC6793">
      <w:pPr>
        <w:pStyle w:val="Textopredeterminado"/>
        <w:tabs>
          <w:tab w:val="num" w:pos="426"/>
        </w:tabs>
        <w:ind w:left="426" w:hanging="426"/>
        <w:jc w:val="both"/>
        <w:rPr>
          <w:rFonts w:ascii="Arial" w:hAnsi="Arial" w:cs="Arial"/>
          <w:sz w:val="22"/>
          <w:szCs w:val="22"/>
          <w:lang w:val="es-MX"/>
        </w:rPr>
      </w:pPr>
    </w:p>
    <w:p w14:paraId="3D4EB235" w14:textId="77777777" w:rsidR="00FC6793" w:rsidRPr="0045074E" w:rsidRDefault="00FC6793" w:rsidP="00FC6793">
      <w:pPr>
        <w:pStyle w:val="Textopredeterminado"/>
        <w:tabs>
          <w:tab w:val="num" w:pos="0"/>
        </w:tabs>
        <w:jc w:val="both"/>
        <w:rPr>
          <w:rFonts w:ascii="Arial" w:hAnsi="Arial" w:cs="Arial"/>
          <w:sz w:val="22"/>
          <w:szCs w:val="22"/>
          <w:lang w:val="es-MX"/>
        </w:rPr>
      </w:pPr>
      <w:r w:rsidRPr="0045074E">
        <w:rPr>
          <w:rFonts w:ascii="Arial" w:hAnsi="Arial" w:cs="Arial"/>
          <w:sz w:val="22"/>
          <w:szCs w:val="22"/>
          <w:lang w:val="es-MX"/>
        </w:rPr>
        <w:t xml:space="preserve">LAS PARTES cumplirán con los mismos principios en la realización de sus actividades empresariales y en la gestión de sus relaciones con terceros. </w:t>
      </w:r>
    </w:p>
    <w:p w14:paraId="0F176583" w14:textId="77777777" w:rsidR="00FC6793" w:rsidRPr="0045074E" w:rsidRDefault="00FC6793" w:rsidP="00FC6793">
      <w:pPr>
        <w:pStyle w:val="Textopredeterminado"/>
        <w:tabs>
          <w:tab w:val="num" w:pos="426"/>
        </w:tabs>
        <w:ind w:left="426" w:hanging="426"/>
        <w:jc w:val="both"/>
        <w:rPr>
          <w:rFonts w:ascii="Arial" w:hAnsi="Arial" w:cs="Arial"/>
          <w:sz w:val="22"/>
          <w:szCs w:val="22"/>
          <w:lang w:val="es-MX"/>
        </w:rPr>
      </w:pPr>
    </w:p>
    <w:p w14:paraId="0F9E064B" w14:textId="77777777" w:rsidR="00FC6793" w:rsidRPr="0045074E" w:rsidRDefault="00FC6793" w:rsidP="00FC6793">
      <w:pPr>
        <w:pStyle w:val="Textopredeterminado"/>
        <w:tabs>
          <w:tab w:val="num" w:pos="0"/>
        </w:tabs>
        <w:jc w:val="both"/>
        <w:rPr>
          <w:rFonts w:ascii="Arial" w:hAnsi="Arial" w:cs="Arial"/>
          <w:sz w:val="22"/>
          <w:szCs w:val="22"/>
          <w:lang w:val="es-MX"/>
        </w:rPr>
      </w:pPr>
      <w:r w:rsidRPr="0045074E">
        <w:rPr>
          <w:rFonts w:ascii="Arial" w:hAnsi="Arial" w:cs="Arial"/>
          <w:sz w:val="22"/>
          <w:szCs w:val="22"/>
          <w:lang w:val="es-MX"/>
        </w:rPr>
        <w:t xml:space="preserve">LAS PARTES declaran que conocen los compromisos asumidos por cada una de ellas con sus Códigos Éticos y declaran que se comprometen a cumplir con la normativa legal en relación con la protección del trabajo infantil y las mujeres; igualdad de oportunidades; la prohibición de la discriminación; el abuso y el acoso; la libertad de asociación y representación; el trabajo forzado; la seguridad y la protección del medio ambiente; las condiciones sanitarias higiénicas; así como el cumplimiento con la legislación vigente en materia de salarios, pensiones y contribuciones a la seguridad social, seguros, impuestos, etc., en relación con todos los trabajadores empleados con cualquier objeto para la ejecución de la oferta. </w:t>
      </w:r>
    </w:p>
    <w:p w14:paraId="3C642B76" w14:textId="77777777" w:rsidR="00FC6793" w:rsidRPr="0045074E" w:rsidRDefault="00FC6793" w:rsidP="00FC6793">
      <w:pPr>
        <w:pStyle w:val="Textopredeterminado"/>
        <w:tabs>
          <w:tab w:val="num" w:pos="426"/>
        </w:tabs>
        <w:ind w:left="426" w:hanging="426"/>
        <w:jc w:val="both"/>
        <w:rPr>
          <w:rFonts w:ascii="Arial" w:hAnsi="Arial" w:cs="Arial"/>
          <w:sz w:val="22"/>
          <w:szCs w:val="22"/>
          <w:lang w:val="es-MX"/>
        </w:rPr>
      </w:pPr>
    </w:p>
    <w:p w14:paraId="69E41AE4" w14:textId="77777777" w:rsidR="00FC6793" w:rsidRPr="0045074E" w:rsidRDefault="00FC6793" w:rsidP="00FC6793">
      <w:pPr>
        <w:pStyle w:val="Textopredeterminado"/>
        <w:tabs>
          <w:tab w:val="num" w:pos="0"/>
        </w:tabs>
        <w:jc w:val="both"/>
        <w:rPr>
          <w:rFonts w:ascii="Arial" w:hAnsi="Arial" w:cs="Arial"/>
          <w:sz w:val="22"/>
          <w:szCs w:val="22"/>
          <w:lang w:val="es-MX"/>
        </w:rPr>
      </w:pPr>
      <w:r w:rsidRPr="0045074E">
        <w:rPr>
          <w:rFonts w:ascii="Arial" w:hAnsi="Arial" w:cs="Arial"/>
          <w:sz w:val="22"/>
          <w:szCs w:val="22"/>
          <w:lang w:val="es-MX"/>
        </w:rPr>
        <w:t>A este respecto, LAS PARTES se reservan el derecho de llevar a cabo verificaciones y actividades de control destinadas a comprobar el cumplimiento de las obligaciones anteriormente mencionadas por ellas y cualquiera de sus subcontratistas. La parte cumplida rescindirá la relación jurídica surgida de la oferta con efecto inmediato, de manera unilateral, si constata que la otra parte ha incumplido dichas obligaciones.</w:t>
      </w:r>
    </w:p>
    <w:p w14:paraId="6EE8928A" w14:textId="77777777" w:rsidR="00FC6793" w:rsidRPr="0045074E" w:rsidRDefault="00FC6793" w:rsidP="00FC6793">
      <w:pPr>
        <w:pStyle w:val="Textopredeterminado"/>
        <w:tabs>
          <w:tab w:val="num" w:pos="426"/>
        </w:tabs>
        <w:ind w:left="426" w:hanging="426"/>
        <w:jc w:val="both"/>
        <w:rPr>
          <w:rFonts w:ascii="Arial" w:hAnsi="Arial" w:cs="Arial"/>
          <w:sz w:val="22"/>
          <w:szCs w:val="22"/>
          <w:lang w:val="es-MX"/>
        </w:rPr>
      </w:pPr>
    </w:p>
    <w:p w14:paraId="6B4A9FAE" w14:textId="77777777" w:rsidR="00FC6793" w:rsidRPr="0045074E" w:rsidRDefault="00FC6793" w:rsidP="00FC6793">
      <w:pPr>
        <w:pStyle w:val="Textopredeterminado"/>
        <w:tabs>
          <w:tab w:val="num" w:pos="0"/>
        </w:tabs>
        <w:jc w:val="both"/>
        <w:rPr>
          <w:rFonts w:ascii="Arial" w:hAnsi="Arial" w:cs="Arial"/>
          <w:sz w:val="22"/>
          <w:szCs w:val="22"/>
          <w:lang w:val="es-MX"/>
        </w:rPr>
      </w:pPr>
      <w:r w:rsidRPr="0045074E">
        <w:rPr>
          <w:rFonts w:ascii="Arial" w:hAnsi="Arial" w:cs="Arial"/>
          <w:sz w:val="22"/>
          <w:szCs w:val="22"/>
          <w:lang w:val="es-MX"/>
        </w:rPr>
        <w:t xml:space="preserve">Asimismo, LAS PARTES se adhieren al Pacto Mundial y, en cumplimiento con los diez principios del Pacto Mundial, pretenden aplicar su compromiso con la lucha contra la corrupción en todas sus formas. Por consiguiente, LAS PARTES prohíben todas las promesas, ofertas o peticiones de pago ilegales, en efectivo u otros beneficios, con el objetivo de tomar ventaja en las relaciones con las partes interesadas, y esta prohibición se extiende a todos sus empleados. LAS PARTES declaran que conocen los compromisos adquiridos por cada una de ellas y están obligados a no hacer promesas, ofertas o peticiones de pago ilegales en la ejecución de la relación jurídica surgida de la oferta en interés </w:t>
      </w:r>
      <w:r w:rsidRPr="008251B6">
        <w:rPr>
          <w:rFonts w:ascii="Arial" w:hAnsi="Arial" w:cs="Arial"/>
          <w:sz w:val="22"/>
          <w:szCs w:val="22"/>
          <w:lang w:val="es-MX"/>
        </w:rPr>
        <w:t xml:space="preserve">de </w:t>
      </w:r>
      <w:r w:rsidR="00930320" w:rsidRPr="008251B6">
        <w:rPr>
          <w:rFonts w:ascii="Arial" w:hAnsi="Arial" w:cs="Arial"/>
          <w:sz w:val="22"/>
          <w:szCs w:val="22"/>
          <w:lang w:val="es-MX"/>
        </w:rPr>
        <w:t>XXXXXXXXXXXXX</w:t>
      </w:r>
      <w:r w:rsidRPr="008251B6">
        <w:rPr>
          <w:rFonts w:ascii="Arial" w:hAnsi="Arial" w:cs="Arial"/>
          <w:sz w:val="22"/>
          <w:szCs w:val="22"/>
          <w:lang w:val="es-MX"/>
        </w:rPr>
        <w:t xml:space="preserve"> </w:t>
      </w:r>
      <w:r w:rsidRPr="0045074E">
        <w:rPr>
          <w:rFonts w:ascii="Arial" w:hAnsi="Arial" w:cs="Arial"/>
          <w:sz w:val="22"/>
          <w:szCs w:val="22"/>
          <w:lang w:val="es-MX"/>
        </w:rPr>
        <w:t xml:space="preserve">y CODENSA y en beneficio de sus empleados. </w:t>
      </w:r>
    </w:p>
    <w:p w14:paraId="28DCD79D" w14:textId="77777777" w:rsidR="00C27E6C" w:rsidRPr="0045074E" w:rsidRDefault="00C27E6C" w:rsidP="00FC6793">
      <w:pPr>
        <w:pStyle w:val="Ttulo2"/>
        <w:numPr>
          <w:ilvl w:val="0"/>
          <w:numId w:val="0"/>
        </w:numPr>
        <w:spacing w:before="0"/>
        <w:rPr>
          <w:rFonts w:ascii="Arial" w:hAnsi="Arial" w:cs="Arial"/>
          <w:sz w:val="22"/>
          <w:szCs w:val="22"/>
          <w:lang w:val="es-MX"/>
        </w:rPr>
      </w:pPr>
    </w:p>
    <w:p w14:paraId="3B487030" w14:textId="77777777" w:rsidR="00C27E6C" w:rsidRPr="0045074E" w:rsidRDefault="002650C8" w:rsidP="0059651B">
      <w:pPr>
        <w:pStyle w:val="Ttulo2"/>
        <w:numPr>
          <w:ilvl w:val="0"/>
          <w:numId w:val="0"/>
        </w:numPr>
        <w:spacing w:before="0"/>
        <w:rPr>
          <w:rFonts w:ascii="Arial" w:hAnsi="Arial" w:cs="Arial"/>
          <w:b w:val="0"/>
          <w:sz w:val="22"/>
          <w:szCs w:val="22"/>
        </w:rPr>
      </w:pPr>
      <w:bookmarkStart w:id="103" w:name="_Toc2010028"/>
      <w:r w:rsidRPr="0045074E">
        <w:rPr>
          <w:rFonts w:ascii="Arial" w:hAnsi="Arial" w:cs="Arial"/>
          <w:bCs/>
          <w:sz w:val="22"/>
          <w:szCs w:val="22"/>
        </w:rPr>
        <w:t xml:space="preserve">VIGÉSIMO NOVENO.- </w:t>
      </w:r>
      <w:r w:rsidR="00C27E6C" w:rsidRPr="0045074E">
        <w:rPr>
          <w:rFonts w:ascii="Arial" w:eastAsiaTheme="majorEastAsia" w:hAnsi="Arial" w:cs="Arial"/>
          <w:bCs/>
          <w:kern w:val="32"/>
          <w:sz w:val="22"/>
          <w:szCs w:val="22"/>
          <w:lang w:val="es-CO"/>
        </w:rPr>
        <w:t>CUMPLIMIENTO DE NORMAS SOBRE CONTROL AL LAVADO DE ACTIVOS Y FINANCIACIÓN DEL TERRORISMO</w:t>
      </w:r>
      <w:r w:rsidR="00C27E6C" w:rsidRPr="0045074E">
        <w:rPr>
          <w:rFonts w:ascii="Arial" w:eastAsiaTheme="majorEastAsia" w:hAnsi="Arial" w:cs="Arial"/>
          <w:b w:val="0"/>
          <w:bCs/>
          <w:kern w:val="32"/>
          <w:sz w:val="22"/>
          <w:szCs w:val="22"/>
          <w:lang w:val="es-CO"/>
        </w:rPr>
        <w:t>.</w:t>
      </w:r>
      <w:r w:rsidR="0059651B" w:rsidRPr="0045074E">
        <w:rPr>
          <w:rFonts w:ascii="Arial" w:eastAsiaTheme="majorEastAsia" w:hAnsi="Arial" w:cs="Arial"/>
          <w:b w:val="0"/>
          <w:bCs/>
          <w:kern w:val="32"/>
          <w:sz w:val="22"/>
          <w:szCs w:val="22"/>
        </w:rPr>
        <w:t xml:space="preserve"> </w:t>
      </w:r>
      <w:r w:rsidR="0059651B" w:rsidRPr="0045074E">
        <w:rPr>
          <w:rFonts w:ascii="Arial" w:eastAsiaTheme="majorEastAsia" w:hAnsi="Arial" w:cs="Arial"/>
          <w:b w:val="0"/>
          <w:bCs/>
          <w:caps w:val="0"/>
          <w:kern w:val="32"/>
          <w:sz w:val="22"/>
          <w:szCs w:val="22"/>
        </w:rPr>
        <w:t xml:space="preserve">Las partes </w:t>
      </w:r>
      <w:r w:rsidR="0059651B" w:rsidRPr="0045074E">
        <w:rPr>
          <w:rFonts w:ascii="Arial" w:eastAsiaTheme="minorEastAsia" w:hAnsi="Arial" w:cs="Arial"/>
          <w:b w:val="0"/>
          <w:caps w:val="0"/>
          <w:color w:val="000000"/>
          <w:sz w:val="22"/>
          <w:szCs w:val="22"/>
          <w:lang w:val="es-ES" w:eastAsia="en-US"/>
        </w:rPr>
        <w:t>se sujetan a las normas vigentes y aplicables sobre prevención y control del lavado de activos y financiación del terrorismo (art. 323 del código penal y demás normas y resoluciones que regulan la materia). El incumplimiento a ésta estipulación faculta a la parte cumplida</w:t>
      </w:r>
      <w:r w:rsidR="0059651B" w:rsidRPr="0045074E">
        <w:rPr>
          <w:rFonts w:ascii="Arial" w:eastAsiaTheme="minorEastAsia" w:hAnsi="Arial" w:cs="Arial"/>
          <w:b w:val="0"/>
          <w:caps w:val="0"/>
          <w:color w:val="000000"/>
          <w:sz w:val="22"/>
          <w:szCs w:val="22"/>
          <w:lang w:val="es-ES"/>
        </w:rPr>
        <w:t xml:space="preserve"> </w:t>
      </w:r>
      <w:r w:rsidR="0059651B" w:rsidRPr="0045074E">
        <w:rPr>
          <w:rFonts w:ascii="Arial" w:eastAsiaTheme="minorEastAsia" w:hAnsi="Arial" w:cs="Arial"/>
          <w:b w:val="0"/>
          <w:caps w:val="0"/>
          <w:color w:val="000000"/>
          <w:sz w:val="22"/>
          <w:szCs w:val="22"/>
          <w:lang w:val="es-ES" w:eastAsia="en-US"/>
        </w:rPr>
        <w:t xml:space="preserve">para poner fin inmediato a la relación contractual sin que haya lugar a pago de ningún tipo de indemnización por daños y/o perjuicios. </w:t>
      </w:r>
      <w:r w:rsidR="003F4A4A" w:rsidRPr="0045074E">
        <w:rPr>
          <w:rFonts w:ascii="Arial" w:eastAsiaTheme="minorEastAsia" w:hAnsi="Arial" w:cs="Arial"/>
          <w:b w:val="0"/>
          <w:caps w:val="0"/>
          <w:color w:val="000000"/>
          <w:sz w:val="22"/>
          <w:szCs w:val="22"/>
          <w:lang w:val="es-ES" w:eastAsia="en-US"/>
        </w:rPr>
        <w:t>Igualmente,</w:t>
      </w:r>
      <w:r w:rsidR="0059651B" w:rsidRPr="0045074E">
        <w:rPr>
          <w:rFonts w:ascii="Arial" w:eastAsiaTheme="minorEastAsia" w:hAnsi="Arial" w:cs="Arial"/>
          <w:b w:val="0"/>
          <w:caps w:val="0"/>
          <w:color w:val="000000"/>
          <w:sz w:val="22"/>
          <w:szCs w:val="22"/>
          <w:lang w:val="es-ES" w:eastAsia="en-US"/>
        </w:rPr>
        <w:t xml:space="preserve"> </w:t>
      </w:r>
      <w:r w:rsidR="0059651B" w:rsidRPr="0045074E">
        <w:rPr>
          <w:rFonts w:ascii="Arial" w:eastAsiaTheme="minorEastAsia" w:hAnsi="Arial" w:cs="Arial"/>
          <w:b w:val="0"/>
          <w:caps w:val="0"/>
          <w:color w:val="000000"/>
          <w:sz w:val="22"/>
          <w:szCs w:val="22"/>
          <w:lang w:val="es-ES"/>
        </w:rPr>
        <w:t xml:space="preserve">CODENSA </w:t>
      </w:r>
      <w:r w:rsidR="0059651B" w:rsidRPr="0045074E">
        <w:rPr>
          <w:rFonts w:ascii="Arial" w:eastAsiaTheme="minorEastAsia" w:hAnsi="Arial" w:cs="Arial"/>
          <w:b w:val="0"/>
          <w:caps w:val="0"/>
          <w:color w:val="000000"/>
          <w:sz w:val="22"/>
          <w:szCs w:val="22"/>
          <w:lang w:val="es-ES" w:eastAsia="en-US"/>
        </w:rPr>
        <w:t>ante el conocimiento de la ocurrencia de ésta falta, tendrá la obligación de poner los hechos en conocimiento de las autoridades competentes para que realicen la correspondiente investigación.</w:t>
      </w:r>
      <w:bookmarkEnd w:id="103"/>
    </w:p>
    <w:p w14:paraId="6504A638" w14:textId="77777777" w:rsidR="0059651B" w:rsidRPr="0045074E" w:rsidRDefault="0059651B" w:rsidP="0059651B">
      <w:pPr>
        <w:rPr>
          <w:rFonts w:ascii="Arial" w:hAnsi="Arial" w:cs="Arial"/>
          <w:color w:val="000000" w:themeColor="text1"/>
          <w:sz w:val="22"/>
          <w:szCs w:val="22"/>
          <w:lang w:val="es-ES"/>
        </w:rPr>
      </w:pPr>
      <w:r w:rsidRPr="0045074E">
        <w:rPr>
          <w:rFonts w:ascii="Arial" w:eastAsiaTheme="majorEastAsia" w:hAnsi="Arial" w:cs="Arial"/>
          <w:b/>
          <w:bCs/>
          <w:kern w:val="32"/>
          <w:sz w:val="22"/>
          <w:szCs w:val="22"/>
          <w:lang w:val="es-CO"/>
        </w:rPr>
        <w:t>TRIGÉSIMO</w:t>
      </w:r>
      <w:r w:rsidR="00C27E6C" w:rsidRPr="0045074E">
        <w:rPr>
          <w:rFonts w:ascii="Arial" w:hAnsi="Arial" w:cs="Arial"/>
          <w:b/>
          <w:sz w:val="22"/>
          <w:szCs w:val="22"/>
          <w:lang w:val="es-ES"/>
        </w:rPr>
        <w:t>.</w:t>
      </w:r>
      <w:r w:rsidR="00C27E6C" w:rsidRPr="0045074E">
        <w:rPr>
          <w:rFonts w:ascii="Arial" w:hAnsi="Arial" w:cs="Arial"/>
          <w:b/>
          <w:sz w:val="22"/>
          <w:szCs w:val="22"/>
        </w:rPr>
        <w:t>-</w:t>
      </w:r>
      <w:r w:rsidR="00C27E6C" w:rsidRPr="0045074E">
        <w:rPr>
          <w:rFonts w:ascii="Arial" w:hAnsi="Arial" w:cs="Arial"/>
          <w:b/>
          <w:sz w:val="22"/>
          <w:szCs w:val="22"/>
          <w:lang w:val="es-ES"/>
        </w:rPr>
        <w:t xml:space="preserve"> </w:t>
      </w:r>
      <w:r w:rsidR="00C27E6C" w:rsidRPr="0045074E">
        <w:rPr>
          <w:rFonts w:ascii="Arial" w:hAnsi="Arial" w:cs="Arial"/>
          <w:b/>
          <w:color w:val="000000" w:themeColor="text1"/>
          <w:sz w:val="22"/>
          <w:szCs w:val="22"/>
        </w:rPr>
        <w:t xml:space="preserve">CONFIDENCIALIDAD. </w:t>
      </w:r>
      <w:r w:rsidRPr="0045074E">
        <w:rPr>
          <w:rFonts w:ascii="Arial" w:hAnsi="Arial" w:cs="Arial"/>
          <w:color w:val="000000" w:themeColor="text1"/>
          <w:sz w:val="22"/>
          <w:szCs w:val="22"/>
        </w:rPr>
        <w:t>Las partes</w:t>
      </w:r>
      <w:r w:rsidRPr="0045074E">
        <w:rPr>
          <w:rFonts w:ascii="Arial" w:hAnsi="Arial" w:cs="Arial"/>
          <w:color w:val="000000" w:themeColor="text1"/>
          <w:sz w:val="22"/>
          <w:szCs w:val="22"/>
          <w:lang w:val="es-ES"/>
        </w:rPr>
        <w:t xml:space="preserve"> declaran y reconocen como información confidencial y se obligan a mantener en confidencialidad toda la información y material que se entreguen en relación con el Contrato/oferta (“Información Confidencial”), durante toda la vigencia del Contrato/oferta y hasta dos años después de terminado, cualquiera sea la causa de su término, no pudiendo bajo ninguna circunstancia utilizar en cualquier forma la Información Confidencial que le hubiera sido entregada por la otra parte o a la cual hubiere tenido acceso, para un fin distinto del cumplimiento de las obligaciones bajo este Contrato/oferta.</w:t>
      </w:r>
    </w:p>
    <w:p w14:paraId="7E69A8CD" w14:textId="77777777" w:rsidR="0059651B" w:rsidRPr="0045074E" w:rsidRDefault="0059651B">
      <w:pPr>
        <w:rPr>
          <w:rFonts w:ascii="Arial" w:hAnsi="Arial" w:cs="Arial"/>
          <w:color w:val="000000" w:themeColor="text1"/>
          <w:sz w:val="22"/>
          <w:szCs w:val="22"/>
          <w:lang w:val="es-ES"/>
        </w:rPr>
      </w:pPr>
    </w:p>
    <w:p w14:paraId="367DC758" w14:textId="77777777" w:rsidR="0059651B" w:rsidRPr="0045074E" w:rsidRDefault="0059651B">
      <w:pPr>
        <w:rPr>
          <w:rFonts w:ascii="Arial" w:hAnsi="Arial" w:cs="Arial"/>
          <w:color w:val="000000" w:themeColor="text1"/>
          <w:sz w:val="22"/>
          <w:szCs w:val="22"/>
          <w:lang w:val="es-ES"/>
        </w:rPr>
      </w:pPr>
      <w:r w:rsidRPr="0045074E">
        <w:rPr>
          <w:rFonts w:ascii="Arial" w:hAnsi="Arial" w:cs="Arial"/>
          <w:color w:val="000000" w:themeColor="text1"/>
          <w:sz w:val="22"/>
          <w:szCs w:val="22"/>
          <w:lang w:val="es-ES"/>
        </w:rPr>
        <w:t>Asimismo, deberá responder por los daños y perjuicios que ocasione el incumplimiento de esta obligación, en el marco de las disposiciones de limitación de responsabilidad.</w:t>
      </w:r>
    </w:p>
    <w:p w14:paraId="12555303" w14:textId="77777777" w:rsidR="0059651B" w:rsidRPr="0045074E" w:rsidRDefault="0059651B">
      <w:pPr>
        <w:rPr>
          <w:rFonts w:ascii="Arial" w:hAnsi="Arial" w:cs="Arial"/>
          <w:color w:val="000000" w:themeColor="text1"/>
          <w:sz w:val="22"/>
          <w:szCs w:val="22"/>
          <w:lang w:val="es-ES"/>
        </w:rPr>
      </w:pPr>
    </w:p>
    <w:p w14:paraId="6E5E5DF9" w14:textId="77777777" w:rsidR="0059651B" w:rsidRPr="0045074E" w:rsidRDefault="0059651B">
      <w:pPr>
        <w:rPr>
          <w:rFonts w:ascii="Arial" w:hAnsi="Arial" w:cs="Arial"/>
          <w:color w:val="000000" w:themeColor="text1"/>
          <w:sz w:val="22"/>
          <w:szCs w:val="22"/>
          <w:lang w:val="es-ES"/>
        </w:rPr>
      </w:pPr>
      <w:r w:rsidRPr="0045074E">
        <w:rPr>
          <w:rFonts w:ascii="Arial" w:hAnsi="Arial" w:cs="Arial"/>
          <w:color w:val="000000" w:themeColor="text1"/>
          <w:sz w:val="22"/>
          <w:szCs w:val="22"/>
          <w:lang w:val="es-ES"/>
        </w:rPr>
        <w:t>Igualmente, las partes aseguran la confidencialidad de la información y registros que componen las bases de datos de la otra parte, cuando la utilización de ésta dependa d</w:t>
      </w:r>
      <w:r w:rsidRPr="0045074E">
        <w:rPr>
          <w:rFonts w:ascii="Arial" w:hAnsi="Arial" w:cs="Arial"/>
          <w:color w:val="000000" w:themeColor="text1"/>
          <w:sz w:val="22"/>
          <w:szCs w:val="22"/>
        </w:rPr>
        <w:t xml:space="preserve">e una de ellas. </w:t>
      </w:r>
    </w:p>
    <w:p w14:paraId="35480907" w14:textId="77777777" w:rsidR="0059651B" w:rsidRPr="0045074E" w:rsidRDefault="0059651B">
      <w:pPr>
        <w:rPr>
          <w:rFonts w:ascii="Arial" w:hAnsi="Arial" w:cs="Arial"/>
          <w:color w:val="000000" w:themeColor="text1"/>
          <w:sz w:val="22"/>
          <w:szCs w:val="22"/>
          <w:lang w:val="es-ES"/>
        </w:rPr>
      </w:pPr>
    </w:p>
    <w:p w14:paraId="278F16DA" w14:textId="77777777" w:rsidR="0059651B" w:rsidRPr="0045074E" w:rsidRDefault="0059651B">
      <w:pPr>
        <w:rPr>
          <w:rFonts w:ascii="Arial" w:hAnsi="Arial" w:cs="Arial"/>
          <w:color w:val="000000" w:themeColor="text1"/>
          <w:sz w:val="22"/>
          <w:szCs w:val="22"/>
          <w:lang w:val="es-ES"/>
        </w:rPr>
      </w:pPr>
      <w:r w:rsidRPr="0045074E">
        <w:rPr>
          <w:rFonts w:ascii="Arial" w:hAnsi="Arial" w:cs="Arial"/>
          <w:color w:val="000000" w:themeColor="text1"/>
          <w:sz w:val="22"/>
          <w:szCs w:val="22"/>
          <w:lang w:val="es-ES"/>
        </w:rPr>
        <w:t xml:space="preserve">En consecuencia, y además de lo señalado precedentemente, </w:t>
      </w:r>
      <w:r w:rsidRPr="0045074E">
        <w:rPr>
          <w:rFonts w:ascii="Arial" w:hAnsi="Arial" w:cs="Arial"/>
          <w:color w:val="000000" w:themeColor="text1"/>
          <w:sz w:val="22"/>
          <w:szCs w:val="22"/>
        </w:rPr>
        <w:t xml:space="preserve">las partes se obligan </w:t>
      </w:r>
      <w:r w:rsidRPr="0045074E">
        <w:rPr>
          <w:rFonts w:ascii="Arial" w:hAnsi="Arial" w:cs="Arial"/>
          <w:color w:val="000000" w:themeColor="text1"/>
          <w:sz w:val="22"/>
          <w:szCs w:val="22"/>
          <w:lang w:val="es-ES"/>
        </w:rPr>
        <w:t>por este acto a proteger la Información Confidencial de la otra parte del mismo modo en que protegen la confidencialidad de la información de su propiedad de similar naturaleza, tomando todas las medidas de resguardo razonables correspondientes y garantiza que, tanto su personal como el de las empresas que eventualmente subcontrate, guardarán reserva y confidencialidad respecto de los trabajos, antecedentes, documentos, operaciones, bases de datos, o cualquier tipo de Información Confidencial de que tomen conocimiento con motivo de este Contrato/oferta, y a disponer que se consignen obligaciones similares en los respectivos contratos de trabajo.</w:t>
      </w:r>
    </w:p>
    <w:p w14:paraId="376C83B6" w14:textId="77777777" w:rsidR="0059651B" w:rsidRPr="0045074E" w:rsidRDefault="0059651B">
      <w:pPr>
        <w:rPr>
          <w:rFonts w:ascii="Arial" w:hAnsi="Arial" w:cs="Arial"/>
          <w:color w:val="000000" w:themeColor="text1"/>
          <w:sz w:val="22"/>
          <w:szCs w:val="22"/>
          <w:lang w:val="es-ES"/>
        </w:rPr>
      </w:pPr>
    </w:p>
    <w:p w14:paraId="5905A0C7" w14:textId="77777777" w:rsidR="0059651B" w:rsidRPr="0045074E" w:rsidRDefault="0059651B">
      <w:pPr>
        <w:rPr>
          <w:rFonts w:ascii="Arial" w:hAnsi="Arial" w:cs="Arial"/>
          <w:color w:val="000000" w:themeColor="text1"/>
          <w:sz w:val="22"/>
          <w:szCs w:val="22"/>
          <w:lang w:val="es-ES"/>
        </w:rPr>
      </w:pPr>
      <w:r w:rsidRPr="0045074E">
        <w:rPr>
          <w:rFonts w:ascii="Arial" w:hAnsi="Arial" w:cs="Arial"/>
          <w:color w:val="000000" w:themeColor="text1"/>
          <w:sz w:val="22"/>
          <w:szCs w:val="22"/>
          <w:lang w:val="es-ES"/>
        </w:rPr>
        <w:t>Respecto de los antecedentes antes mencionados que deban eliminarse, éstos no podrán ser entregados a los servicios de aseo o terceros, sin que previamente hayan sido destruidos mediante sistema que impida absolutamente su lectura o comprensión.</w:t>
      </w:r>
    </w:p>
    <w:p w14:paraId="47F5CCF5" w14:textId="77777777" w:rsidR="0059651B" w:rsidRPr="0045074E" w:rsidRDefault="0059651B" w:rsidP="0059651B">
      <w:pPr>
        <w:rPr>
          <w:rFonts w:ascii="Arial" w:hAnsi="Arial" w:cs="Arial"/>
          <w:color w:val="000000" w:themeColor="text1"/>
          <w:sz w:val="22"/>
          <w:szCs w:val="22"/>
          <w:lang w:val="es-ES"/>
        </w:rPr>
      </w:pPr>
    </w:p>
    <w:p w14:paraId="3BC4A49A" w14:textId="77777777" w:rsidR="00C27E6C" w:rsidRPr="008C205E" w:rsidRDefault="008C205E" w:rsidP="00C27E6C">
      <w:pPr>
        <w:rPr>
          <w:rFonts w:ascii="Arial" w:hAnsi="Arial" w:cs="Arial"/>
          <w:color w:val="000000" w:themeColor="text1"/>
          <w:sz w:val="22"/>
          <w:szCs w:val="22"/>
          <w:lang w:val="es-ES"/>
        </w:rPr>
      </w:pPr>
      <w:r w:rsidRPr="00217BE2">
        <w:rPr>
          <w:rFonts w:ascii="Arial" w:hAnsi="Arial" w:cs="Arial"/>
          <w:sz w:val="22"/>
          <w:szCs w:val="22"/>
        </w:rPr>
        <w:t>No se considera violación de la confidencialidad: i) Cuando la información suministrada deba ser entregada por orden de autoridad judicial o administrativa; ii) Cuando la información sea de conocimiento público, por causas no imputables a la parte receptora de la información</w:t>
      </w:r>
    </w:p>
    <w:p w14:paraId="01EB7A5F" w14:textId="77777777" w:rsidR="00352B69" w:rsidRPr="0045074E" w:rsidRDefault="00352B69" w:rsidP="00C27E6C">
      <w:pPr>
        <w:rPr>
          <w:rFonts w:ascii="Arial" w:hAnsi="Arial" w:cs="Arial"/>
          <w:color w:val="000000"/>
          <w:sz w:val="22"/>
          <w:szCs w:val="22"/>
          <w:lang w:val="es-ES"/>
        </w:rPr>
      </w:pPr>
    </w:p>
    <w:p w14:paraId="41C23A7F" w14:textId="77777777" w:rsidR="008C205E" w:rsidRPr="00217BE2" w:rsidRDefault="00C27E6C" w:rsidP="008C205E">
      <w:pPr>
        <w:rPr>
          <w:rFonts w:ascii="Arial" w:eastAsia="Cambria" w:hAnsi="Arial" w:cs="Arial"/>
          <w:sz w:val="22"/>
          <w:szCs w:val="22"/>
          <w:lang w:eastAsia="en-US"/>
        </w:rPr>
      </w:pPr>
      <w:r w:rsidRPr="0045074E">
        <w:rPr>
          <w:rFonts w:ascii="Arial" w:hAnsi="Arial" w:cs="Arial"/>
          <w:b/>
          <w:color w:val="000000"/>
          <w:sz w:val="22"/>
          <w:szCs w:val="22"/>
        </w:rPr>
        <w:t xml:space="preserve">TRIGÉSIMO </w:t>
      </w:r>
      <w:r w:rsidR="0059651B" w:rsidRPr="0045074E">
        <w:rPr>
          <w:rFonts w:ascii="Arial" w:hAnsi="Arial" w:cs="Arial"/>
          <w:b/>
          <w:color w:val="000000"/>
          <w:sz w:val="22"/>
          <w:szCs w:val="22"/>
        </w:rPr>
        <w:t>PRIMERO</w:t>
      </w:r>
      <w:r w:rsidRPr="0045074E">
        <w:rPr>
          <w:rFonts w:ascii="Arial" w:hAnsi="Arial" w:cs="Arial"/>
          <w:b/>
          <w:color w:val="000000"/>
          <w:sz w:val="22"/>
          <w:szCs w:val="22"/>
        </w:rPr>
        <w:t xml:space="preserve">.- </w:t>
      </w:r>
      <w:r w:rsidR="008C205E" w:rsidRPr="00217BE2">
        <w:rPr>
          <w:rFonts w:ascii="Arial" w:eastAsia="Cambria" w:hAnsi="Arial" w:cs="Arial"/>
          <w:b/>
          <w:sz w:val="22"/>
          <w:szCs w:val="22"/>
          <w:lang w:eastAsia="en-US"/>
        </w:rPr>
        <w:t>PROTECCIÓN DE DATOS PERSONALES:</w:t>
      </w:r>
      <w:r w:rsidR="008C205E" w:rsidRPr="00217BE2">
        <w:rPr>
          <w:rFonts w:ascii="Arial" w:eastAsia="Cambria" w:hAnsi="Arial" w:cs="Arial"/>
          <w:sz w:val="22"/>
          <w:szCs w:val="22"/>
          <w:lang w:eastAsia="en-US"/>
        </w:rPr>
        <w:t xml:space="preserve"> En cumplimiento de la ley 1581 de 2012, en caso de que en la ejecución del objeto del presente contrato se requiera que </w:t>
      </w:r>
      <w:r w:rsidR="008C205E" w:rsidRPr="00217BE2">
        <w:rPr>
          <w:rFonts w:ascii="Arial" w:eastAsia="Cambria" w:hAnsi="Arial" w:cs="Arial"/>
          <w:sz w:val="22"/>
          <w:szCs w:val="22"/>
        </w:rPr>
        <w:t xml:space="preserve">las partes </w:t>
      </w:r>
      <w:r w:rsidR="008C205E" w:rsidRPr="00217BE2">
        <w:rPr>
          <w:rFonts w:ascii="Arial" w:eastAsia="Cambria" w:hAnsi="Arial" w:cs="Arial"/>
          <w:sz w:val="22"/>
          <w:szCs w:val="22"/>
          <w:lang w:eastAsia="en-US"/>
        </w:rPr>
        <w:t>accedan a datos de carácter personal y los mencionados datos sean procesados y gestionados por ellas directamente o por encargo de la otra parte, declaran y garantizan:</w:t>
      </w:r>
    </w:p>
    <w:p w14:paraId="534AE584" w14:textId="77777777" w:rsidR="008C205E" w:rsidRPr="00217BE2" w:rsidRDefault="008C205E" w:rsidP="008C205E">
      <w:pPr>
        <w:rPr>
          <w:rFonts w:ascii="Arial" w:eastAsia="Cambria" w:hAnsi="Arial" w:cs="Arial"/>
          <w:sz w:val="22"/>
          <w:szCs w:val="22"/>
          <w:lang w:eastAsia="en-US"/>
        </w:rPr>
      </w:pPr>
      <w:r w:rsidRPr="00217BE2">
        <w:rPr>
          <w:rFonts w:ascii="Arial" w:eastAsia="Cambria" w:hAnsi="Arial" w:cs="Arial"/>
          <w:sz w:val="22"/>
          <w:szCs w:val="22"/>
          <w:lang w:eastAsia="en-US"/>
        </w:rPr>
        <w:t xml:space="preserve"> </w:t>
      </w:r>
    </w:p>
    <w:p w14:paraId="7B53DF74"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Que el tratamiento de los datos se efectuará de conformidad con la legislación vigente.</w:t>
      </w:r>
    </w:p>
    <w:p w14:paraId="5BB0518F"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cuando obtengan por cualquier medio datos de carácter personal, obtendrán la debida autorización de su titular e informarán adecuadamente sobre el uso que le darán a la información.  </w:t>
      </w:r>
    </w:p>
    <w:p w14:paraId="1635D4DC"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Que los datos personales a los que tengan acceso no serán aplicados ni utilizados para un fin distinto al que figura en el contrato o a un tratamiento diferente al otorgado por su titular.</w:t>
      </w:r>
    </w:p>
    <w:p w14:paraId="2A33C3B4"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 Que darán trámite a las consultas y reclamos que interpongan los titulares de los datos personales en los términos señalados en la normatividad vigente. </w:t>
      </w:r>
    </w:p>
    <w:p w14:paraId="1EE7AAAE"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Que realizarán oportunamente la actualización, rectificación o supresión de los datos de los titulares en los términos señalados en la normatividad vigente.</w:t>
      </w:r>
    </w:p>
    <w:p w14:paraId="388BAA55"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actualizarán la información de los titulares dentro de los cinco (5) días hábiles siguientes contados a partir de su recibo. </w:t>
      </w:r>
    </w:p>
    <w:p w14:paraId="61123F8A"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adoptarán un manual interno de políticas y procedimientos para garantizar la adecuada atención a las consultas y reclamos que interpongan los titulares. </w:t>
      </w:r>
    </w:p>
    <w:p w14:paraId="141C87F9"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se abstendrán de circular información que esté siendo controvertida por el titular y cuyo bloqueo haya sido ordenado por la autoridad competente en la materia. </w:t>
      </w:r>
    </w:p>
    <w:p w14:paraId="25991215"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devolverán los datos de carácter personal que hayan sido objeto de tratamiento, en un plazo no mayor a quince (15) días contados desde la fecha de terminación del contrato, lo cual será certificado por el representante legal de cada una. </w:t>
      </w:r>
    </w:p>
    <w:p w14:paraId="7C577310"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destruirán cualquier documento, soporte o copia de los datos de carácter personal que haya sido objeto de tratamiento en virtud de lo dispuesto en el contrato y que no haya podido ser objeto de devolución. No obstante, no procederán a la destrucción de los datos cuando exista una previsión legal que exija su conservación, en cuyo caso las Partes conservarán, debidamente protegidos los mencionados datos. </w:t>
      </w:r>
    </w:p>
    <w:p w14:paraId="41E618EF"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no comunicarán, ni cederán a otras personas físicas o jurídicas los datos personales que le sean suministrados con motivo de la relación jurídica y guardarán la debida confidencialidad respecto del tratamiento que se le autorice. </w:t>
      </w:r>
    </w:p>
    <w:p w14:paraId="335766DC"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Que adoptarán, en el tratamiento de los datos suministrados, las medidas de índole técnica y organizativa necesarias exigidas por la normativa legal que al respecto resulte de aplicación, de forma que se garantice la seguridad de los datos de carácter personal y se evite su alteración, pérdida, tratamiento o acceso no autorizado, habida cuenta del estado de la tecnología, la naturaleza de los datos almacenados y los riesgos a que están expuestos, ya provengan de la acción humana, del medio físico o natural. Las medidas abarcarán, a título enunciativo, hardware, software, procedimientos de recuperación, copias de seguridad y datos extraídos de datos personales en forma de exhibición en pantalla o impresa.</w:t>
      </w:r>
    </w:p>
    <w:p w14:paraId="3B11DE30"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se comprometen a tener autorización del manejo, tratamiento y circulación de los datos personales de cada uno de sus empleados y trabajadores con el fin de verificar el cumplimiento de las obligaciones jurídico laborales, de seguridad social, de prevención de riesgos laborales y demás señaladas en el contrato. </w:t>
      </w:r>
    </w:p>
    <w:p w14:paraId="3785B03A"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en el caso que para la ejecución del objeto del contrato fuera necesaria la realización de alguna transferencia internacional de datos, informarán a la otra parte con carácter previo y con la suficiente antelación para que ésta pueda solicitar las correspondientes autorizaciones, sin las cuales, la parte interesada no podrá realizar dichas transferencias. </w:t>
      </w:r>
    </w:p>
    <w:p w14:paraId="1EC68447"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Que en el supuesto que se realicen determinadas actividades a través de terceros, que a su vez implique que éstos terceros tuviesen que acceder a los datos de carácter personal afectados por este apartado, se obligan a que, con carácter previo, sea suscrito con el tercero un Contrato por el que éste último acepte expresamente asumir la responsabilidad del tratamiento correcto de los datos de carácter personal a los que acceda, con las mismas previsiones que las contenidas en el presente apartado, así como el cumplimiento de todas aquellas obligaciones derivadas de la normativa de protección de datos.</w:t>
      </w:r>
    </w:p>
    <w:p w14:paraId="40CD5E27" w14:textId="77777777" w:rsidR="008C205E" w:rsidRPr="00217BE2" w:rsidRDefault="008C205E" w:rsidP="008C205E">
      <w:pPr>
        <w:pStyle w:val="Default"/>
        <w:numPr>
          <w:ilvl w:val="0"/>
          <w:numId w:val="19"/>
        </w:numPr>
        <w:spacing w:after="131"/>
        <w:ind w:left="426" w:hanging="426"/>
        <w:jc w:val="both"/>
        <w:rPr>
          <w:rFonts w:ascii="Arial" w:eastAsia="Cambria" w:hAnsi="Arial" w:cs="Arial"/>
          <w:color w:val="auto"/>
          <w:sz w:val="22"/>
          <w:szCs w:val="22"/>
        </w:rPr>
      </w:pPr>
      <w:r w:rsidRPr="00217BE2">
        <w:rPr>
          <w:rFonts w:ascii="Arial" w:eastAsia="Cambria" w:hAnsi="Arial" w:cs="Arial"/>
          <w:color w:val="auto"/>
          <w:sz w:val="22"/>
          <w:szCs w:val="22"/>
        </w:rPr>
        <w:t xml:space="preserve">Que mantendrán indemne a la otra parte frente a cualquier reclamación que pudiera ser interpuesta, en la medida en que dicha reclamación se fundamente en el incumplimiento de lo dispuesto en el presente apartado o en las disposiciones legales que regulan la materia. </w:t>
      </w:r>
    </w:p>
    <w:p w14:paraId="21A1C726" w14:textId="77777777" w:rsidR="008C205E" w:rsidRDefault="008C205E" w:rsidP="00C27E6C">
      <w:pPr>
        <w:rPr>
          <w:rFonts w:ascii="Arial" w:hAnsi="Arial" w:cs="Arial"/>
          <w:b/>
          <w:color w:val="000000"/>
          <w:sz w:val="22"/>
          <w:szCs w:val="22"/>
        </w:rPr>
      </w:pPr>
    </w:p>
    <w:p w14:paraId="5661D37F" w14:textId="07B715B4" w:rsidR="00625DFB" w:rsidRPr="0045074E" w:rsidRDefault="008C205E" w:rsidP="00C27E6C">
      <w:pPr>
        <w:rPr>
          <w:rFonts w:ascii="Arial" w:hAnsi="Arial" w:cs="Arial"/>
          <w:color w:val="000000"/>
          <w:sz w:val="22"/>
          <w:szCs w:val="22"/>
        </w:rPr>
      </w:pPr>
      <w:r>
        <w:rPr>
          <w:rFonts w:ascii="Arial" w:hAnsi="Arial" w:cs="Arial"/>
          <w:b/>
          <w:color w:val="000000"/>
          <w:sz w:val="22"/>
          <w:szCs w:val="22"/>
        </w:rPr>
        <w:t xml:space="preserve">TRIGÉSIMO SEGUNDO.- </w:t>
      </w:r>
      <w:r w:rsidR="00E12FB1" w:rsidRPr="0045074E">
        <w:rPr>
          <w:rFonts w:ascii="Arial" w:hAnsi="Arial" w:cs="Arial"/>
          <w:b/>
          <w:color w:val="000000"/>
          <w:sz w:val="22"/>
          <w:szCs w:val="22"/>
        </w:rPr>
        <w:t>VALIDEZ DE LA OFERTA MERCANTIL Y PLAZO PARA LA ACEPTACIÓN</w:t>
      </w:r>
      <w:r w:rsidR="00E12FB1" w:rsidRPr="0045074E">
        <w:rPr>
          <w:rFonts w:ascii="Arial" w:hAnsi="Arial" w:cs="Arial"/>
          <w:color w:val="000000"/>
          <w:sz w:val="22"/>
          <w:szCs w:val="22"/>
        </w:rPr>
        <w:t xml:space="preserve">: Nuestra oferta tendrá una validez de </w:t>
      </w:r>
      <w:r w:rsidR="008451DD" w:rsidRPr="0045074E">
        <w:rPr>
          <w:rFonts w:ascii="Arial" w:hAnsi="Arial" w:cs="Arial"/>
          <w:i/>
          <w:noProof/>
          <w:color w:val="000000"/>
          <w:sz w:val="22"/>
          <w:szCs w:val="22"/>
        </w:rPr>
        <w:fldChar w:fldCharType="begin"/>
      </w:r>
      <w:r w:rsidR="00E12FB1" w:rsidRPr="0045074E">
        <w:rPr>
          <w:rFonts w:ascii="Arial" w:hAnsi="Arial" w:cs="Arial"/>
          <w:i/>
          <w:noProof/>
          <w:color w:val="000000"/>
          <w:sz w:val="22"/>
          <w:szCs w:val="22"/>
        </w:rPr>
        <w:instrText xml:space="preserve"> MERGEFIELD  COD22 </w:instrText>
      </w:r>
      <w:r w:rsidR="008451DD" w:rsidRPr="0045074E">
        <w:rPr>
          <w:rFonts w:ascii="Arial" w:hAnsi="Arial" w:cs="Arial"/>
          <w:i/>
          <w:noProof/>
          <w:color w:val="000000"/>
          <w:sz w:val="22"/>
          <w:szCs w:val="22"/>
        </w:rPr>
        <w:fldChar w:fldCharType="separate"/>
      </w:r>
      <w:r w:rsidR="00B638F6" w:rsidRPr="0045074E">
        <w:rPr>
          <w:rFonts w:ascii="Arial" w:hAnsi="Arial" w:cs="Arial"/>
          <w:i/>
          <w:noProof/>
          <w:color w:val="000000"/>
          <w:sz w:val="22"/>
          <w:szCs w:val="22"/>
        </w:rPr>
        <w:t>30 días</w:t>
      </w:r>
      <w:r w:rsidR="008451DD" w:rsidRPr="0045074E">
        <w:rPr>
          <w:rFonts w:ascii="Arial" w:hAnsi="Arial" w:cs="Arial"/>
          <w:i/>
          <w:noProof/>
          <w:color w:val="000000"/>
          <w:sz w:val="22"/>
          <w:szCs w:val="22"/>
        </w:rPr>
        <w:fldChar w:fldCharType="end"/>
      </w:r>
      <w:r w:rsidR="00E12FB1" w:rsidRPr="0045074E">
        <w:rPr>
          <w:rFonts w:ascii="Arial" w:hAnsi="Arial" w:cs="Arial"/>
          <w:color w:val="000000"/>
          <w:sz w:val="22"/>
          <w:szCs w:val="22"/>
        </w:rPr>
        <w:t xml:space="preserve"> contados a partir de la fecha de vencimiento del plazo de presentación de las ofertas y </w:t>
      </w:r>
      <w:r w:rsidR="00625DFB" w:rsidRPr="0045074E">
        <w:rPr>
          <w:rFonts w:ascii="Arial" w:hAnsi="Arial" w:cs="Arial"/>
          <w:color w:val="000000"/>
          <w:sz w:val="22"/>
          <w:szCs w:val="22"/>
        </w:rPr>
        <w:t xml:space="preserve">CODENSA podrá aceptar los términos y condiciones de </w:t>
      </w:r>
      <w:r w:rsidR="00E12FB1" w:rsidRPr="0045074E">
        <w:rPr>
          <w:rFonts w:ascii="Arial" w:hAnsi="Arial" w:cs="Arial"/>
          <w:color w:val="000000"/>
          <w:sz w:val="22"/>
          <w:szCs w:val="22"/>
        </w:rPr>
        <w:t>la misma</w:t>
      </w:r>
      <w:r w:rsidR="00E368BE" w:rsidRPr="0045074E">
        <w:rPr>
          <w:rFonts w:ascii="Arial" w:hAnsi="Arial" w:cs="Arial"/>
          <w:color w:val="000000"/>
          <w:sz w:val="22"/>
          <w:szCs w:val="22"/>
        </w:rPr>
        <w:t xml:space="preserve"> mediante</w:t>
      </w:r>
      <w:r w:rsidR="00E12FB1" w:rsidRPr="0045074E">
        <w:rPr>
          <w:rFonts w:ascii="Arial" w:hAnsi="Arial" w:cs="Arial"/>
          <w:color w:val="000000"/>
          <w:sz w:val="22"/>
          <w:szCs w:val="22"/>
        </w:rPr>
        <w:t xml:space="preserve"> la expedición de la correspondiente</w:t>
      </w:r>
      <w:r w:rsidR="00E368BE" w:rsidRPr="0045074E">
        <w:rPr>
          <w:rFonts w:ascii="Arial" w:hAnsi="Arial" w:cs="Arial"/>
          <w:color w:val="000000"/>
          <w:sz w:val="22"/>
          <w:szCs w:val="22"/>
        </w:rPr>
        <w:t xml:space="preserve"> orden de compra</w:t>
      </w:r>
      <w:r w:rsidR="00625DFB" w:rsidRPr="0045074E">
        <w:rPr>
          <w:rFonts w:ascii="Arial" w:hAnsi="Arial" w:cs="Arial"/>
          <w:color w:val="000000"/>
          <w:sz w:val="22"/>
          <w:szCs w:val="22"/>
        </w:rPr>
        <w:t xml:space="preserve"> dentro de los </w:t>
      </w:r>
      <w:r w:rsidR="008451DD" w:rsidRPr="0045074E">
        <w:rPr>
          <w:rFonts w:ascii="Arial" w:hAnsi="Arial" w:cs="Arial"/>
          <w:i/>
          <w:iCs/>
          <w:color w:val="000000"/>
          <w:sz w:val="22"/>
          <w:szCs w:val="22"/>
        </w:rPr>
        <w:fldChar w:fldCharType="begin"/>
      </w:r>
      <w:r w:rsidR="00A8642C" w:rsidRPr="0045074E">
        <w:rPr>
          <w:rFonts w:ascii="Arial" w:hAnsi="Arial" w:cs="Arial"/>
          <w:i/>
          <w:iCs/>
          <w:color w:val="000000"/>
          <w:sz w:val="22"/>
          <w:szCs w:val="22"/>
        </w:rPr>
        <w:instrText xml:space="preserve"> MERGEFIELD  COD26 </w:instrText>
      </w:r>
      <w:r w:rsidR="008451DD" w:rsidRPr="0045074E">
        <w:rPr>
          <w:rFonts w:ascii="Arial" w:hAnsi="Arial" w:cs="Arial"/>
          <w:i/>
          <w:iCs/>
          <w:color w:val="000000"/>
          <w:sz w:val="22"/>
          <w:szCs w:val="22"/>
        </w:rPr>
        <w:fldChar w:fldCharType="separate"/>
      </w:r>
      <w:r w:rsidR="00B638F6" w:rsidRPr="0045074E">
        <w:rPr>
          <w:rFonts w:ascii="Arial" w:hAnsi="Arial" w:cs="Arial"/>
          <w:i/>
          <w:iCs/>
          <w:noProof/>
          <w:color w:val="000000"/>
          <w:sz w:val="22"/>
          <w:szCs w:val="22"/>
        </w:rPr>
        <w:t>1</w:t>
      </w:r>
      <w:ins w:id="104" w:author="Villarreal Vera, Vanessa, Enel Colombia Externo" w:date="2019-12-27T13:08:00Z">
        <w:r w:rsidR="00B817F0">
          <w:rPr>
            <w:rFonts w:ascii="Arial" w:hAnsi="Arial" w:cs="Arial"/>
            <w:i/>
            <w:iCs/>
            <w:noProof/>
            <w:color w:val="000000"/>
            <w:sz w:val="22"/>
            <w:szCs w:val="22"/>
          </w:rPr>
          <w:t>7</w:t>
        </w:r>
      </w:ins>
      <w:del w:id="105" w:author="Villarreal Vera, Vanessa, Enel Colombia Externo" w:date="2019-12-27T13:08:00Z">
        <w:r w:rsidR="00B638F6" w:rsidRPr="0045074E" w:rsidDel="00B817F0">
          <w:rPr>
            <w:rFonts w:ascii="Arial" w:hAnsi="Arial" w:cs="Arial"/>
            <w:i/>
            <w:iCs/>
            <w:noProof/>
            <w:color w:val="000000"/>
            <w:sz w:val="22"/>
            <w:szCs w:val="22"/>
          </w:rPr>
          <w:delText>5</w:delText>
        </w:r>
      </w:del>
      <w:r w:rsidR="00B638F6" w:rsidRPr="0045074E">
        <w:rPr>
          <w:rFonts w:ascii="Arial" w:hAnsi="Arial" w:cs="Arial"/>
          <w:i/>
          <w:iCs/>
          <w:noProof/>
          <w:color w:val="000000"/>
          <w:sz w:val="22"/>
          <w:szCs w:val="22"/>
        </w:rPr>
        <w:t xml:space="preserve"> días</w:t>
      </w:r>
      <w:r w:rsidR="008451DD" w:rsidRPr="0045074E">
        <w:rPr>
          <w:rFonts w:ascii="Arial" w:hAnsi="Arial" w:cs="Arial"/>
          <w:i/>
          <w:iCs/>
          <w:color w:val="000000"/>
          <w:sz w:val="22"/>
          <w:szCs w:val="22"/>
        </w:rPr>
        <w:fldChar w:fldCharType="end"/>
      </w:r>
      <w:ins w:id="106" w:author="Villarreal Vera, Vanessa, Enel Colombia Externo" w:date="2019-12-27T13:08:00Z">
        <w:r w:rsidR="00B817F0">
          <w:rPr>
            <w:rFonts w:ascii="Arial" w:hAnsi="Arial" w:cs="Arial"/>
            <w:i/>
            <w:iCs/>
            <w:color w:val="000000"/>
            <w:sz w:val="22"/>
            <w:szCs w:val="22"/>
          </w:rPr>
          <w:t xml:space="preserve"> hábiles</w:t>
        </w:r>
      </w:ins>
      <w:r w:rsidR="00625DFB" w:rsidRPr="0045074E">
        <w:rPr>
          <w:rFonts w:ascii="Arial" w:hAnsi="Arial" w:cs="Arial"/>
          <w:color w:val="000000"/>
          <w:sz w:val="22"/>
          <w:szCs w:val="22"/>
        </w:rPr>
        <w:t xml:space="preserve"> siguientes a la fecha de su conocimiento.</w:t>
      </w:r>
      <w:r w:rsidR="00E12FB1" w:rsidRPr="0045074E">
        <w:rPr>
          <w:rFonts w:ascii="Arial" w:hAnsi="Arial" w:cs="Arial"/>
          <w:color w:val="000000"/>
          <w:sz w:val="22"/>
          <w:szCs w:val="22"/>
        </w:rPr>
        <w:t xml:space="preserve"> </w:t>
      </w:r>
    </w:p>
    <w:p w14:paraId="01FB8F0D" w14:textId="77777777" w:rsidR="00625DFB" w:rsidRPr="0045074E" w:rsidRDefault="00625DFB" w:rsidP="00C27E6C">
      <w:pPr>
        <w:rPr>
          <w:rFonts w:ascii="Arial" w:hAnsi="Arial" w:cs="Arial"/>
          <w:color w:val="000000"/>
          <w:sz w:val="22"/>
          <w:szCs w:val="22"/>
        </w:rPr>
      </w:pPr>
    </w:p>
    <w:p w14:paraId="2AAB8605"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 xml:space="preserve">Esperamos que la presente oferta cumpla con las necesidades de CODENSA. </w:t>
      </w:r>
    </w:p>
    <w:p w14:paraId="11412C50" w14:textId="77777777" w:rsidR="00625DFB" w:rsidRPr="0045074E" w:rsidRDefault="00625DFB" w:rsidP="00C27E6C">
      <w:pPr>
        <w:rPr>
          <w:rFonts w:ascii="Arial" w:hAnsi="Arial" w:cs="Arial"/>
          <w:color w:val="000000"/>
          <w:sz w:val="22"/>
          <w:szCs w:val="22"/>
        </w:rPr>
      </w:pPr>
    </w:p>
    <w:p w14:paraId="0C4DAFEA" w14:textId="77777777" w:rsidR="00625DFB" w:rsidRPr="0045074E" w:rsidRDefault="00625DFB" w:rsidP="00C27E6C">
      <w:pPr>
        <w:pStyle w:val="Encabezado"/>
        <w:tabs>
          <w:tab w:val="clear" w:pos="4419"/>
          <w:tab w:val="clear" w:pos="8838"/>
        </w:tabs>
        <w:rPr>
          <w:rFonts w:ascii="Arial" w:hAnsi="Arial" w:cs="Arial"/>
          <w:color w:val="000000"/>
          <w:sz w:val="22"/>
          <w:szCs w:val="22"/>
        </w:rPr>
      </w:pPr>
      <w:r w:rsidRPr="0045074E">
        <w:rPr>
          <w:rFonts w:ascii="Arial" w:hAnsi="Arial" w:cs="Arial"/>
          <w:color w:val="000000"/>
          <w:sz w:val="22"/>
          <w:szCs w:val="22"/>
        </w:rPr>
        <w:t>Atentamente,</w:t>
      </w:r>
    </w:p>
    <w:p w14:paraId="1B6255FD" w14:textId="77777777" w:rsidR="00E83C50" w:rsidRPr="0045074E" w:rsidRDefault="00E83C50" w:rsidP="00C27E6C">
      <w:pPr>
        <w:pStyle w:val="Encabezado"/>
        <w:tabs>
          <w:tab w:val="clear" w:pos="4419"/>
          <w:tab w:val="clear" w:pos="8838"/>
        </w:tabs>
        <w:rPr>
          <w:rFonts w:ascii="Arial" w:hAnsi="Arial" w:cs="Arial"/>
          <w:color w:val="000000"/>
          <w:sz w:val="22"/>
          <w:szCs w:val="22"/>
        </w:rPr>
      </w:pPr>
    </w:p>
    <w:p w14:paraId="2689844F"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___________________________________</w:t>
      </w:r>
    </w:p>
    <w:p w14:paraId="04A5836D" w14:textId="77777777" w:rsidR="00625DFB" w:rsidRPr="0045074E" w:rsidRDefault="00625DFB" w:rsidP="00C27E6C">
      <w:pPr>
        <w:spacing w:after="120"/>
        <w:rPr>
          <w:rFonts w:ascii="Arial" w:hAnsi="Arial" w:cs="Arial"/>
          <w:color w:val="000000"/>
          <w:sz w:val="22"/>
          <w:szCs w:val="22"/>
        </w:rPr>
      </w:pPr>
      <w:r w:rsidRPr="0045074E">
        <w:rPr>
          <w:rFonts w:ascii="Arial" w:hAnsi="Arial" w:cs="Arial"/>
          <w:color w:val="000000"/>
          <w:sz w:val="22"/>
          <w:szCs w:val="22"/>
        </w:rPr>
        <w:t xml:space="preserve">(Nombre completo del Oferente) </w:t>
      </w:r>
    </w:p>
    <w:p w14:paraId="5CAF8CF7" w14:textId="77777777" w:rsidR="00625DFB" w:rsidRPr="0045074E" w:rsidRDefault="00625DFB" w:rsidP="00C27E6C">
      <w:pPr>
        <w:rPr>
          <w:rFonts w:ascii="Arial" w:hAnsi="Arial" w:cs="Arial"/>
          <w:color w:val="000000"/>
          <w:sz w:val="22"/>
          <w:szCs w:val="22"/>
        </w:rPr>
      </w:pPr>
      <w:r w:rsidRPr="0045074E">
        <w:rPr>
          <w:rFonts w:ascii="Arial" w:hAnsi="Arial" w:cs="Arial"/>
          <w:color w:val="000000"/>
          <w:sz w:val="22"/>
          <w:szCs w:val="22"/>
        </w:rPr>
        <w:t>_____________________</w:t>
      </w:r>
    </w:p>
    <w:p w14:paraId="55BFCB8D" w14:textId="77777777" w:rsidR="00625DFB" w:rsidRPr="0045074E" w:rsidRDefault="00625DFB" w:rsidP="00C27E6C">
      <w:pPr>
        <w:spacing w:after="120"/>
        <w:rPr>
          <w:rFonts w:ascii="Arial" w:hAnsi="Arial" w:cs="Arial"/>
          <w:color w:val="000000"/>
          <w:sz w:val="22"/>
          <w:szCs w:val="22"/>
        </w:rPr>
      </w:pPr>
      <w:r w:rsidRPr="0045074E">
        <w:rPr>
          <w:rFonts w:ascii="Arial" w:hAnsi="Arial" w:cs="Arial"/>
          <w:color w:val="000000"/>
          <w:sz w:val="22"/>
          <w:szCs w:val="22"/>
        </w:rPr>
        <w:t>Dirección Comercial</w:t>
      </w:r>
    </w:p>
    <w:p w14:paraId="39F0C8AC" w14:textId="77777777" w:rsidR="00E83C50" w:rsidRPr="0045074E" w:rsidRDefault="00625DFB" w:rsidP="00C27E6C">
      <w:pPr>
        <w:rPr>
          <w:rFonts w:ascii="Arial" w:hAnsi="Arial" w:cs="Arial"/>
          <w:color w:val="000000"/>
          <w:sz w:val="22"/>
          <w:szCs w:val="22"/>
        </w:rPr>
      </w:pPr>
      <w:r w:rsidRPr="0045074E">
        <w:rPr>
          <w:rFonts w:ascii="Arial" w:hAnsi="Arial" w:cs="Arial"/>
          <w:color w:val="000000"/>
          <w:sz w:val="22"/>
          <w:szCs w:val="22"/>
        </w:rPr>
        <w:t>_____________________</w:t>
      </w:r>
    </w:p>
    <w:p w14:paraId="654F5044" w14:textId="77777777" w:rsidR="00625DFB" w:rsidRPr="0045074E" w:rsidRDefault="00625DFB" w:rsidP="00C27E6C">
      <w:pPr>
        <w:spacing w:after="120"/>
        <w:rPr>
          <w:rFonts w:ascii="Arial" w:hAnsi="Arial" w:cs="Arial"/>
          <w:color w:val="000000"/>
          <w:sz w:val="22"/>
          <w:szCs w:val="22"/>
        </w:rPr>
      </w:pPr>
      <w:r w:rsidRPr="0045074E">
        <w:rPr>
          <w:rFonts w:ascii="Arial" w:hAnsi="Arial" w:cs="Arial"/>
          <w:color w:val="000000"/>
          <w:sz w:val="22"/>
          <w:szCs w:val="22"/>
        </w:rPr>
        <w:t>Firma y Sello de la(s) persona(s) autorizada(s)</w:t>
      </w:r>
      <w:r w:rsidRPr="0045074E">
        <w:rPr>
          <w:rFonts w:ascii="Arial" w:hAnsi="Arial" w:cs="Arial"/>
          <w:color w:val="000000"/>
          <w:sz w:val="22"/>
          <w:szCs w:val="22"/>
        </w:rPr>
        <w:br w:type="page"/>
      </w:r>
    </w:p>
    <w:p w14:paraId="2EC71C1E" w14:textId="77777777" w:rsidR="00375021" w:rsidRPr="0045074E" w:rsidRDefault="00375021" w:rsidP="00C27E6C">
      <w:pPr>
        <w:spacing w:after="120"/>
        <w:rPr>
          <w:rFonts w:ascii="Arial" w:hAnsi="Arial" w:cs="Arial"/>
          <w:color w:val="000000"/>
          <w:sz w:val="22"/>
          <w:szCs w:val="22"/>
        </w:rPr>
      </w:pPr>
    </w:p>
    <w:p w14:paraId="278E7574" w14:textId="77777777" w:rsidR="00625DFB" w:rsidRPr="0045074E" w:rsidRDefault="00625DFB" w:rsidP="00C27E6C">
      <w:pPr>
        <w:pStyle w:val="Ttulo2"/>
        <w:rPr>
          <w:rFonts w:ascii="Arial" w:hAnsi="Arial" w:cs="Arial"/>
          <w:color w:val="000000"/>
          <w:sz w:val="22"/>
          <w:szCs w:val="22"/>
        </w:rPr>
      </w:pPr>
      <w:bookmarkStart w:id="107" w:name="_Toc366586551"/>
      <w:bookmarkStart w:id="108" w:name="_Toc478475144"/>
      <w:bookmarkStart w:id="109" w:name="_Toc2010029"/>
      <w:r w:rsidRPr="0045074E">
        <w:rPr>
          <w:rFonts w:ascii="Arial" w:hAnsi="Arial" w:cs="Arial"/>
          <w:color w:val="000000"/>
          <w:sz w:val="22"/>
          <w:szCs w:val="22"/>
        </w:rPr>
        <w:t>ANEXO 2. Cuadro de Cantidades de Energía y Precio</w:t>
      </w:r>
      <w:bookmarkEnd w:id="107"/>
      <w:bookmarkEnd w:id="108"/>
      <w:bookmarkEnd w:id="109"/>
    </w:p>
    <w:p w14:paraId="1F3CB2B8" w14:textId="2DEB6FD7" w:rsidR="000D4B58" w:rsidRPr="0045074E" w:rsidRDefault="00625DFB" w:rsidP="00C27E6C">
      <w:pPr>
        <w:ind w:right="-91"/>
        <w:rPr>
          <w:rFonts w:ascii="Arial" w:hAnsi="Arial" w:cs="Arial"/>
          <w:color w:val="000000"/>
          <w:sz w:val="22"/>
          <w:szCs w:val="22"/>
        </w:rPr>
      </w:pPr>
      <w:r w:rsidRPr="0045074E">
        <w:rPr>
          <w:rFonts w:ascii="Arial" w:hAnsi="Arial" w:cs="Arial"/>
          <w:color w:val="000000"/>
          <w:sz w:val="22"/>
          <w:szCs w:val="22"/>
        </w:rPr>
        <w:t xml:space="preserve">El precio del suministro para cada período (mes) se debe expresar en pesos por Megavatio-hora ($/MWh) con dos cifras decimales, en forma de precio monomio fijo, en pesos constantes de </w:t>
      </w:r>
      <w:r w:rsidR="008451DD" w:rsidRPr="0045074E">
        <w:rPr>
          <w:rFonts w:ascii="Arial" w:hAnsi="Arial" w:cs="Arial"/>
          <w:i/>
          <w:iCs/>
          <w:noProof/>
          <w:color w:val="000000"/>
          <w:sz w:val="22"/>
          <w:szCs w:val="22"/>
        </w:rPr>
        <w:fldChar w:fldCharType="begin"/>
      </w:r>
      <w:r w:rsidRPr="0045074E">
        <w:rPr>
          <w:rFonts w:ascii="Arial" w:hAnsi="Arial" w:cs="Arial"/>
          <w:i/>
          <w:iCs/>
          <w:noProof/>
          <w:color w:val="000000"/>
          <w:sz w:val="22"/>
          <w:szCs w:val="22"/>
        </w:rPr>
        <w:instrText xml:space="preserve"> MERGEFIELD COD58 </w:instrText>
      </w:r>
      <w:r w:rsidR="008451DD" w:rsidRPr="0045074E">
        <w:rPr>
          <w:rFonts w:ascii="Arial" w:hAnsi="Arial" w:cs="Arial"/>
          <w:i/>
          <w:iCs/>
          <w:noProof/>
          <w:color w:val="000000"/>
          <w:sz w:val="22"/>
          <w:szCs w:val="22"/>
        </w:rPr>
        <w:fldChar w:fldCharType="separate"/>
      </w:r>
      <w:r w:rsidR="00726DCD">
        <w:rPr>
          <w:rFonts w:ascii="Arial" w:hAnsi="Arial" w:cs="Arial"/>
          <w:i/>
          <w:iCs/>
          <w:noProof/>
          <w:color w:val="000000"/>
          <w:sz w:val="22"/>
          <w:szCs w:val="22"/>
        </w:rPr>
        <w:t>noviembre</w:t>
      </w:r>
      <w:r w:rsidR="00B638F6" w:rsidRPr="0045074E">
        <w:rPr>
          <w:rFonts w:ascii="Arial" w:hAnsi="Arial" w:cs="Arial"/>
          <w:i/>
          <w:iCs/>
          <w:noProof/>
          <w:color w:val="000000"/>
          <w:sz w:val="22"/>
          <w:szCs w:val="22"/>
        </w:rPr>
        <w:t xml:space="preserve"> de 201</w:t>
      </w:r>
      <w:r w:rsidR="008451DD" w:rsidRPr="0045074E">
        <w:rPr>
          <w:rFonts w:ascii="Arial" w:hAnsi="Arial" w:cs="Arial"/>
          <w:i/>
          <w:iCs/>
          <w:noProof/>
          <w:color w:val="000000"/>
          <w:sz w:val="22"/>
          <w:szCs w:val="22"/>
        </w:rPr>
        <w:fldChar w:fldCharType="end"/>
      </w:r>
      <w:r w:rsidR="00C62D2C" w:rsidRPr="0045074E">
        <w:rPr>
          <w:rFonts w:ascii="Arial" w:hAnsi="Arial" w:cs="Arial"/>
          <w:i/>
          <w:iCs/>
          <w:noProof/>
          <w:color w:val="000000"/>
          <w:sz w:val="22"/>
          <w:szCs w:val="22"/>
        </w:rPr>
        <w:t>9</w:t>
      </w:r>
      <w:r w:rsidRPr="0045074E">
        <w:rPr>
          <w:rFonts w:ascii="Arial" w:hAnsi="Arial" w:cs="Arial"/>
          <w:color w:val="000000"/>
          <w:sz w:val="22"/>
          <w:szCs w:val="22"/>
        </w:rPr>
        <w:t>.</w:t>
      </w:r>
    </w:p>
    <w:p w14:paraId="76A0EC92" w14:textId="77777777" w:rsidR="00FA15DC" w:rsidRPr="0045074E" w:rsidRDefault="00FA15DC" w:rsidP="00C27E6C">
      <w:pPr>
        <w:ind w:right="-91"/>
        <w:rPr>
          <w:rFonts w:ascii="Arial" w:hAnsi="Arial" w:cs="Arial"/>
          <w:color w:val="000000"/>
          <w:sz w:val="22"/>
          <w:szCs w:val="22"/>
        </w:rPr>
      </w:pPr>
    </w:p>
    <w:p w14:paraId="16A091EE" w14:textId="7C81275E" w:rsidR="00B63BFA" w:rsidRDefault="00B63BFA" w:rsidP="008251B6">
      <w:pPr>
        <w:ind w:left="708" w:right="-91" w:hanging="708"/>
        <w:rPr>
          <w:rFonts w:ascii="Arial" w:hAnsi="Arial" w:cs="Arial"/>
          <w:color w:val="000000"/>
          <w:sz w:val="22"/>
          <w:szCs w:val="22"/>
        </w:rPr>
      </w:pPr>
    </w:p>
    <w:p w14:paraId="2AF08A53" w14:textId="77777777" w:rsidR="00C72163" w:rsidRDefault="00C72163" w:rsidP="008251B6">
      <w:pPr>
        <w:ind w:left="708" w:right="-91" w:hanging="708"/>
        <w:rPr>
          <w:rFonts w:ascii="Arial" w:hAnsi="Arial" w:cs="Arial"/>
          <w:color w:val="000000"/>
          <w:sz w:val="22"/>
          <w:szCs w:val="22"/>
        </w:rPr>
      </w:pPr>
    </w:p>
    <w:p w14:paraId="68F759B5" w14:textId="39E0A857" w:rsidR="00C72163" w:rsidRPr="0045074E" w:rsidRDefault="003E11ED" w:rsidP="008251B6">
      <w:pPr>
        <w:ind w:left="708" w:right="-91" w:hanging="708"/>
        <w:rPr>
          <w:rFonts w:ascii="Arial" w:hAnsi="Arial" w:cs="Arial"/>
          <w:color w:val="000000"/>
          <w:sz w:val="22"/>
          <w:szCs w:val="22"/>
        </w:rPr>
        <w:sectPr w:rsidR="00C72163" w:rsidRPr="0045074E">
          <w:headerReference w:type="default" r:id="rId16"/>
          <w:footerReference w:type="default" r:id="rId17"/>
          <w:headerReference w:type="first" r:id="rId18"/>
          <w:footerReference w:type="first" r:id="rId19"/>
          <w:pgSz w:w="12242" w:h="15842" w:code="1"/>
          <w:pgMar w:top="1701" w:right="1701" w:bottom="1701" w:left="1701" w:header="1134" w:footer="1134" w:gutter="0"/>
          <w:cols w:space="720"/>
          <w:titlePg/>
        </w:sectPr>
      </w:pPr>
      <w:r w:rsidRPr="00D93CAC">
        <w:rPr>
          <w:noProof/>
          <w:lang w:val="es-CO" w:eastAsia="es-CO"/>
        </w:rPr>
        <w:drawing>
          <wp:inline distT="0" distB="0" distL="0" distR="0" wp14:anchorId="7AA6F09C" wp14:editId="71699D29">
            <wp:extent cx="4762500" cy="5977909"/>
            <wp:effectExtent l="0" t="0" r="0" b="381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t="5854"/>
                    <a:stretch/>
                  </pic:blipFill>
                  <pic:spPr bwMode="auto">
                    <a:xfrm>
                      <a:off x="0" y="0"/>
                      <a:ext cx="4777508" cy="5996747"/>
                    </a:xfrm>
                    <a:prstGeom prst="rect">
                      <a:avLst/>
                    </a:prstGeom>
                    <a:ln>
                      <a:noFill/>
                    </a:ln>
                    <a:extLst>
                      <a:ext uri="{53640926-AAD7-44D8-BBD7-CCE9431645EC}">
                        <a14:shadowObscured xmlns:a14="http://schemas.microsoft.com/office/drawing/2010/main"/>
                      </a:ext>
                    </a:extLst>
                  </pic:spPr>
                </pic:pic>
              </a:graphicData>
            </a:graphic>
          </wp:inline>
        </w:drawing>
      </w:r>
      <w:bookmarkStart w:id="110" w:name="_GoBack"/>
      <w:bookmarkEnd w:id="110"/>
    </w:p>
    <w:p w14:paraId="290B18BA" w14:textId="77777777" w:rsidR="00375021" w:rsidRPr="00C27E6C" w:rsidRDefault="00375021" w:rsidP="00C27E6C">
      <w:pPr>
        <w:rPr>
          <w:rFonts w:ascii="Arial" w:hAnsi="Arial" w:cs="Arial"/>
          <w:noProof/>
          <w:snapToGrid/>
          <w:color w:val="000000"/>
          <w:sz w:val="22"/>
          <w:szCs w:val="22"/>
          <w:lang w:val="es-CO" w:eastAsia="es-CO"/>
        </w:rPr>
      </w:pPr>
    </w:p>
    <w:sectPr w:rsidR="00375021" w:rsidRPr="00C27E6C" w:rsidSect="00B63BFA">
      <w:pgSz w:w="15842" w:h="12242" w:orient="landscape" w:code="1"/>
      <w:pgMar w:top="1701" w:right="1701" w:bottom="1701" w:left="1701" w:header="1134"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FCAA20" w14:textId="77777777" w:rsidR="00C72163" w:rsidRDefault="00C72163">
      <w:r>
        <w:separator/>
      </w:r>
    </w:p>
  </w:endnote>
  <w:endnote w:type="continuationSeparator" w:id="0">
    <w:p w14:paraId="615DBC1A" w14:textId="77777777" w:rsidR="00C72163" w:rsidRDefault="00C72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264E76" w14:textId="4A13ACC4" w:rsidR="00C72163" w:rsidRDefault="00C72163">
    <w:pPr>
      <w:pStyle w:val="Piedepgina"/>
      <w:jc w:val="right"/>
    </w:pPr>
    <w:r>
      <w:t xml:space="preserve">Página </w:t>
    </w:r>
    <w:r>
      <w:fldChar w:fldCharType="begin"/>
    </w:r>
    <w:r>
      <w:instrText xml:space="preserve"> PAGE </w:instrText>
    </w:r>
    <w:r>
      <w:fldChar w:fldCharType="separate"/>
    </w:r>
    <w:r w:rsidR="003E11ED">
      <w:rPr>
        <w:noProof/>
      </w:rPr>
      <w:t>3</w:t>
    </w:r>
    <w:r>
      <w:rPr>
        <w:noProof/>
      </w:rPr>
      <w:fldChar w:fldCharType="end"/>
    </w:r>
    <w:r>
      <w:t xml:space="preserve"> de </w:t>
    </w:r>
    <w:r>
      <w:fldChar w:fldCharType="begin"/>
    </w:r>
    <w:r>
      <w:instrText xml:space="preserve"> NUMPAGES </w:instrText>
    </w:r>
    <w:r>
      <w:fldChar w:fldCharType="separate"/>
    </w:r>
    <w:r w:rsidR="003E11ED">
      <w:rPr>
        <w:noProof/>
      </w:rPr>
      <w:t>27</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F5B87" w14:textId="22A88FF8" w:rsidR="00C72163" w:rsidRDefault="00C72163">
    <w:pPr>
      <w:pStyle w:val="Piedepgina"/>
      <w:jc w:val="right"/>
    </w:pPr>
    <w:r>
      <w:t xml:space="preserve">Página </w:t>
    </w:r>
    <w:r>
      <w:fldChar w:fldCharType="begin"/>
    </w:r>
    <w:r>
      <w:instrText xml:space="preserve"> PAGE </w:instrText>
    </w:r>
    <w:r>
      <w:fldChar w:fldCharType="separate"/>
    </w:r>
    <w:r w:rsidR="003E11ED">
      <w:rPr>
        <w:noProof/>
      </w:rPr>
      <w:t>1</w:t>
    </w:r>
    <w:r>
      <w:rPr>
        <w:noProof/>
      </w:rPr>
      <w:fldChar w:fldCharType="end"/>
    </w:r>
    <w:r>
      <w:t xml:space="preserve"> de </w:t>
    </w:r>
    <w:r>
      <w:fldChar w:fldCharType="begin"/>
    </w:r>
    <w:r>
      <w:instrText xml:space="preserve"> NUMPAGES </w:instrText>
    </w:r>
    <w:r>
      <w:fldChar w:fldCharType="separate"/>
    </w:r>
    <w:r w:rsidR="003E11ED">
      <w:rPr>
        <w:noProof/>
      </w:rPr>
      <w:t>27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1B7B57" w14:textId="77777777" w:rsidR="00C72163" w:rsidRDefault="00C72163">
      <w:r>
        <w:separator/>
      </w:r>
    </w:p>
  </w:footnote>
  <w:footnote w:type="continuationSeparator" w:id="0">
    <w:p w14:paraId="1C86D70E" w14:textId="77777777" w:rsidR="00C72163" w:rsidRDefault="00C721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16564" w14:textId="77777777" w:rsidR="00C72163" w:rsidRDefault="00C72163">
    <w:pPr>
      <w:pStyle w:val="Encabezado"/>
      <w:pBdr>
        <w:bottom w:val="single" w:sz="6" w:space="1" w:color="auto"/>
      </w:pBdr>
    </w:pPr>
    <w:r>
      <w:t>CODENSA S.A. E.S.P.</w:t>
    </w:r>
  </w:p>
  <w:p w14:paraId="6CAB6FCA" w14:textId="4949F576" w:rsidR="00C72163" w:rsidRDefault="00C72163">
    <w:pPr>
      <w:pStyle w:val="Encabezado"/>
    </w:pPr>
    <w:r>
      <w:t>INVITACIÓN</w:t>
    </w:r>
    <w:r>
      <w:rPr>
        <w:noProof/>
      </w:rPr>
      <w:t xml:space="preserve"> GM-19-005 </w:t>
    </w:r>
    <w:r>
      <w:t>COMPRA DE ENERGÍA Y POTENCIA</w:t>
    </w:r>
    <w:r>
      <w:tab/>
      <w:t xml:space="preserve"> </w:t>
    </w:r>
  </w:p>
  <w:p w14:paraId="07EC76A5" w14:textId="77777777" w:rsidR="00C72163" w:rsidRDefault="00C72163">
    <w:pPr>
      <w:pStyle w:val="Encabezado"/>
    </w:pPr>
  </w:p>
  <w:p w14:paraId="15905EE7" w14:textId="77777777" w:rsidR="00C72163" w:rsidRDefault="00C72163">
    <w:pPr>
      <w:pStyle w:val="Encabezado"/>
      <w:pBdr>
        <w:top w:val="single" w:sz="4"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4A9FE" w14:textId="77777777" w:rsidR="00C72163" w:rsidRDefault="00C72163">
    <w:pPr>
      <w:pStyle w:val="Encabezado"/>
      <w:pBdr>
        <w:bottom w:val="single" w:sz="6" w:space="1" w:color="auto"/>
      </w:pBdr>
    </w:pPr>
    <w:r>
      <w:t>CODENSA S.A. E.S.P.</w:t>
    </w:r>
  </w:p>
  <w:p w14:paraId="40EA4EBD" w14:textId="070E73C9" w:rsidR="00C72163" w:rsidRDefault="00C72163" w:rsidP="00511D08">
    <w:pPr>
      <w:pStyle w:val="Encabezado"/>
    </w:pPr>
    <w:r>
      <w:t>INVITACIÓN</w:t>
    </w:r>
    <w:r>
      <w:rPr>
        <w:noProof/>
      </w:rPr>
      <w:t xml:space="preserve"> GM-19-005 </w:t>
    </w:r>
    <w:r>
      <w:t>COMPRA DE ENERGÍA Y POTENCIA</w:t>
    </w:r>
    <w:r>
      <w:tab/>
      <w:t xml:space="preserve"> </w:t>
    </w:r>
  </w:p>
  <w:p w14:paraId="77DB7DDA" w14:textId="77777777" w:rsidR="00C72163" w:rsidRDefault="00C72163">
    <w:pPr>
      <w:pStyle w:val="Encabezado"/>
    </w:pPr>
  </w:p>
  <w:p w14:paraId="3A780231" w14:textId="77777777" w:rsidR="00C72163" w:rsidRDefault="00C72163">
    <w:pPr>
      <w:pStyle w:val="Encabezado"/>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4DD442FA"/>
    <w:lvl w:ilvl="0">
      <w:start w:val="1"/>
      <w:numFmt w:val="decimal"/>
      <w:pStyle w:val="Ttulo1"/>
      <w:lvlText w:val="%1."/>
      <w:lvlJc w:val="left"/>
      <w:pPr>
        <w:tabs>
          <w:tab w:val="num" w:pos="0"/>
        </w:tabs>
        <w:ind w:left="0" w:firstLine="0"/>
      </w:pPr>
      <w:rPr>
        <w:rFonts w:hint="default"/>
      </w:rPr>
    </w:lvl>
    <w:lvl w:ilvl="1">
      <w:start w:val="1"/>
      <w:numFmt w:val="decimal"/>
      <w:pStyle w:val="Ttulo2"/>
      <w:lvlText w:val="%1.%2"/>
      <w:lvlJc w:val="left"/>
      <w:pPr>
        <w:tabs>
          <w:tab w:val="num" w:pos="0"/>
        </w:tabs>
        <w:ind w:left="0" w:firstLine="0"/>
      </w:pPr>
      <w:rPr>
        <w:rFonts w:hint="default"/>
      </w:rPr>
    </w:lvl>
    <w:lvl w:ilvl="2">
      <w:start w:val="1"/>
      <w:numFmt w:val="decimal"/>
      <w:pStyle w:val="Ttulo3"/>
      <w:lvlText w:val="%1.%2.%3"/>
      <w:lvlJc w:val="left"/>
      <w:pPr>
        <w:tabs>
          <w:tab w:val="num" w:pos="720"/>
        </w:tabs>
        <w:ind w:left="0" w:firstLine="0"/>
      </w:pPr>
      <w:rPr>
        <w:rFonts w:hint="default"/>
        <w:b/>
        <w:i w:val="0"/>
      </w:rPr>
    </w:lvl>
    <w:lvl w:ilvl="3">
      <w:start w:val="1"/>
      <w:numFmt w:val="decimal"/>
      <w:pStyle w:val="Ttulo4"/>
      <w:lvlText w:val="%1.%2.%3.%4"/>
      <w:lvlJc w:val="left"/>
      <w:pPr>
        <w:tabs>
          <w:tab w:val="num" w:pos="0"/>
        </w:tabs>
        <w:ind w:left="0" w:firstLine="0"/>
      </w:pPr>
      <w:rPr>
        <w:rFonts w:hint="default"/>
      </w:rPr>
    </w:lvl>
    <w:lvl w:ilvl="4">
      <w:start w:val="1"/>
      <w:numFmt w:val="decimal"/>
      <w:pStyle w:val="Ttulo5"/>
      <w:lvlText w:val="%1.%2.%3.%4.%5"/>
      <w:lvlJc w:val="left"/>
      <w:pPr>
        <w:tabs>
          <w:tab w:val="num" w:pos="0"/>
        </w:tabs>
        <w:ind w:left="0" w:firstLine="0"/>
      </w:pPr>
      <w:rPr>
        <w:rFonts w:hint="default"/>
      </w:rPr>
    </w:lvl>
    <w:lvl w:ilvl="5">
      <w:start w:val="1"/>
      <w:numFmt w:val="decimal"/>
      <w:pStyle w:val="Ttulo6"/>
      <w:lvlText w:val="%1.%2.%3.%4.%5.%6"/>
      <w:lvlJc w:val="left"/>
      <w:pPr>
        <w:tabs>
          <w:tab w:val="num" w:pos="0"/>
        </w:tabs>
        <w:ind w:left="0" w:firstLine="0"/>
      </w:pPr>
      <w:rPr>
        <w:rFonts w:hint="default"/>
      </w:rPr>
    </w:lvl>
    <w:lvl w:ilvl="6">
      <w:start w:val="1"/>
      <w:numFmt w:val="decimal"/>
      <w:pStyle w:val="Ttulo7"/>
      <w:lvlText w:val="%1.%2.%3.%4.%5.%6.%7"/>
      <w:lvlJc w:val="left"/>
      <w:pPr>
        <w:tabs>
          <w:tab w:val="num" w:pos="0"/>
        </w:tabs>
        <w:ind w:left="0" w:firstLine="0"/>
      </w:pPr>
      <w:rPr>
        <w:rFonts w:hint="default"/>
      </w:rPr>
    </w:lvl>
    <w:lvl w:ilvl="7">
      <w:start w:val="1"/>
      <w:numFmt w:val="decimal"/>
      <w:pStyle w:val="Ttulo8"/>
      <w:lvlText w:val="%1.%2.%3.%4.%5.%6.%7.%8"/>
      <w:lvlJc w:val="left"/>
      <w:pPr>
        <w:tabs>
          <w:tab w:val="num" w:pos="0"/>
        </w:tabs>
        <w:ind w:left="0" w:firstLine="0"/>
      </w:pPr>
      <w:rPr>
        <w:rFonts w:hint="default"/>
      </w:rPr>
    </w:lvl>
    <w:lvl w:ilvl="8">
      <w:start w:val="1"/>
      <w:numFmt w:val="decimal"/>
      <w:pStyle w:val="Ttulo9"/>
      <w:lvlText w:val="%1.%2.%3.%4.%5.%6.%7.%8.%9"/>
      <w:lvlJc w:val="left"/>
      <w:pPr>
        <w:tabs>
          <w:tab w:val="num" w:pos="0"/>
        </w:tabs>
        <w:ind w:left="0" w:firstLine="0"/>
      </w:pPr>
      <w:rPr>
        <w:rFonts w:hint="default"/>
      </w:rPr>
    </w:lvl>
  </w:abstractNum>
  <w:abstractNum w:abstractNumId="1">
    <w:nsid w:val="095119A3"/>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2">
    <w:nsid w:val="0A5624ED"/>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3">
    <w:nsid w:val="17E60321"/>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4">
    <w:nsid w:val="1C4E14BC"/>
    <w:multiLevelType w:val="hybridMultilevel"/>
    <w:tmpl w:val="1E1C71F8"/>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nsid w:val="28B01A2B"/>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6">
    <w:nsid w:val="2CBF4D41"/>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7">
    <w:nsid w:val="4BD56AB4"/>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8">
    <w:nsid w:val="4C21469A"/>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9">
    <w:nsid w:val="4FD7261C"/>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0">
    <w:nsid w:val="5445357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nsid w:val="54797BDB"/>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2">
    <w:nsid w:val="57A77C4D"/>
    <w:multiLevelType w:val="hybridMultilevel"/>
    <w:tmpl w:val="EE7A6B8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5B71582F"/>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4">
    <w:nsid w:val="5BD426C5"/>
    <w:multiLevelType w:val="hybridMultilevel"/>
    <w:tmpl w:val="0092471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D4F5E87"/>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6">
    <w:nsid w:val="5EEA7715"/>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7">
    <w:nsid w:val="68FC552C"/>
    <w:multiLevelType w:val="singleLevel"/>
    <w:tmpl w:val="7874571C"/>
    <w:lvl w:ilvl="0">
      <w:start w:val="1"/>
      <w:numFmt w:val="bullet"/>
      <w:lvlText w:val=""/>
      <w:lvlJc w:val="left"/>
      <w:pPr>
        <w:tabs>
          <w:tab w:val="num" w:pos="360"/>
        </w:tabs>
        <w:ind w:left="360" w:hanging="360"/>
      </w:pPr>
      <w:rPr>
        <w:rFonts w:ascii="Wingdings" w:hAnsi="Wingdings" w:hint="default"/>
        <w:sz w:val="16"/>
      </w:rPr>
    </w:lvl>
  </w:abstractNum>
  <w:abstractNum w:abstractNumId="18">
    <w:nsid w:val="7A3463A9"/>
    <w:multiLevelType w:val="singleLevel"/>
    <w:tmpl w:val="493C1A82"/>
    <w:lvl w:ilvl="0">
      <w:start w:val="1"/>
      <w:numFmt w:val="bullet"/>
      <w:lvlText w:val=""/>
      <w:lvlJc w:val="left"/>
      <w:pPr>
        <w:tabs>
          <w:tab w:val="num" w:pos="360"/>
        </w:tabs>
        <w:ind w:left="360" w:hanging="360"/>
      </w:pPr>
      <w:rPr>
        <w:rFonts w:ascii="Monotype Sorts" w:hAnsi="Monotype Sorts" w:hint="default"/>
        <w:sz w:val="14"/>
      </w:rPr>
    </w:lvl>
  </w:abstractNum>
  <w:abstractNum w:abstractNumId="19">
    <w:nsid w:val="7E89177F"/>
    <w:multiLevelType w:val="hybridMultilevel"/>
    <w:tmpl w:val="4DCE6AB0"/>
    <w:lvl w:ilvl="0" w:tplc="0C0A0011">
      <w:start w:val="1"/>
      <w:numFmt w:val="decimal"/>
      <w:lvlText w:val="%1)"/>
      <w:lvlJc w:val="left"/>
      <w:pPr>
        <w:ind w:left="720" w:hanging="360"/>
      </w:pPr>
    </w:lvl>
    <w:lvl w:ilvl="1" w:tplc="65002978">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17"/>
  </w:num>
  <w:num w:numId="3">
    <w:abstractNumId w:val="18"/>
  </w:num>
  <w:num w:numId="4">
    <w:abstractNumId w:val="13"/>
  </w:num>
  <w:num w:numId="5">
    <w:abstractNumId w:val="2"/>
  </w:num>
  <w:num w:numId="6">
    <w:abstractNumId w:val="7"/>
  </w:num>
  <w:num w:numId="7">
    <w:abstractNumId w:val="9"/>
  </w:num>
  <w:num w:numId="8">
    <w:abstractNumId w:val="8"/>
  </w:num>
  <w:num w:numId="9">
    <w:abstractNumId w:val="11"/>
  </w:num>
  <w:num w:numId="10">
    <w:abstractNumId w:val="16"/>
  </w:num>
  <w:num w:numId="11">
    <w:abstractNumId w:val="5"/>
  </w:num>
  <w:num w:numId="12">
    <w:abstractNumId w:val="1"/>
  </w:num>
  <w:num w:numId="13">
    <w:abstractNumId w:val="6"/>
  </w:num>
  <w:num w:numId="14">
    <w:abstractNumId w:val="15"/>
  </w:num>
  <w:num w:numId="15">
    <w:abstractNumId w:val="10"/>
  </w:num>
  <w:num w:numId="16">
    <w:abstractNumId w:val="0"/>
  </w:num>
  <w:num w:numId="17">
    <w:abstractNumId w:val="0"/>
  </w:num>
  <w:num w:numId="18">
    <w:abstractNumId w:val="14"/>
  </w:num>
  <w:num w:numId="19">
    <w:abstractNumId w:val="19"/>
  </w:num>
  <w:num w:numId="20">
    <w:abstractNumId w:val="4"/>
  </w:num>
  <w:num w:numId="21">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icedo Forero, Angelica Maria, Enel Colombia">
    <w15:presenceInfo w15:providerId="AD" w15:userId="S-1-5-21-209216993-2763362892-3104057069-782851"/>
  </w15:person>
  <w15:person w15:author="Villarreal Vera, Vanessa, Enel Colombia Externo">
    <w15:presenceInfo w15:providerId="AD" w15:userId="S-1-5-21-209216993-2763362892-3104057069-9406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s-CO" w:vendorID="64" w:dllVersion="131078" w:nlCheck="1" w:checkStyle="0"/>
  <w:activeWritingStyle w:appName="MSWord" w:lang="es-MX"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DFB"/>
    <w:rsid w:val="00002F41"/>
    <w:rsid w:val="000106DF"/>
    <w:rsid w:val="00015983"/>
    <w:rsid w:val="00025425"/>
    <w:rsid w:val="00025AF8"/>
    <w:rsid w:val="00030F30"/>
    <w:rsid w:val="00034FC3"/>
    <w:rsid w:val="00035968"/>
    <w:rsid w:val="00036139"/>
    <w:rsid w:val="000426C6"/>
    <w:rsid w:val="0004447B"/>
    <w:rsid w:val="00045EA1"/>
    <w:rsid w:val="000478EE"/>
    <w:rsid w:val="000529BD"/>
    <w:rsid w:val="00055472"/>
    <w:rsid w:val="00057075"/>
    <w:rsid w:val="00065946"/>
    <w:rsid w:val="00075F0D"/>
    <w:rsid w:val="00081A41"/>
    <w:rsid w:val="00081E68"/>
    <w:rsid w:val="00086162"/>
    <w:rsid w:val="0009023A"/>
    <w:rsid w:val="000976ED"/>
    <w:rsid w:val="0009785F"/>
    <w:rsid w:val="0009788F"/>
    <w:rsid w:val="00097F4B"/>
    <w:rsid w:val="000A292A"/>
    <w:rsid w:val="000A4AB4"/>
    <w:rsid w:val="000A6F01"/>
    <w:rsid w:val="000B2365"/>
    <w:rsid w:val="000B2368"/>
    <w:rsid w:val="000B7CEB"/>
    <w:rsid w:val="000C57CA"/>
    <w:rsid w:val="000D4B58"/>
    <w:rsid w:val="000D540C"/>
    <w:rsid w:val="000E0060"/>
    <w:rsid w:val="000E1CDA"/>
    <w:rsid w:val="000E362B"/>
    <w:rsid w:val="000E48A6"/>
    <w:rsid w:val="000F28EE"/>
    <w:rsid w:val="000F2A23"/>
    <w:rsid w:val="000F333F"/>
    <w:rsid w:val="000F337B"/>
    <w:rsid w:val="000F3FC8"/>
    <w:rsid w:val="000F4119"/>
    <w:rsid w:val="000F5122"/>
    <w:rsid w:val="00100880"/>
    <w:rsid w:val="00101205"/>
    <w:rsid w:val="0010238C"/>
    <w:rsid w:val="00102B7C"/>
    <w:rsid w:val="00103019"/>
    <w:rsid w:val="0010327A"/>
    <w:rsid w:val="00105169"/>
    <w:rsid w:val="00106BD2"/>
    <w:rsid w:val="00107650"/>
    <w:rsid w:val="00115412"/>
    <w:rsid w:val="001170B6"/>
    <w:rsid w:val="00120850"/>
    <w:rsid w:val="00120BF7"/>
    <w:rsid w:val="00123919"/>
    <w:rsid w:val="00124F4C"/>
    <w:rsid w:val="001302EE"/>
    <w:rsid w:val="001310FD"/>
    <w:rsid w:val="0013310A"/>
    <w:rsid w:val="00144741"/>
    <w:rsid w:val="00150750"/>
    <w:rsid w:val="00151176"/>
    <w:rsid w:val="00155794"/>
    <w:rsid w:val="00155B2C"/>
    <w:rsid w:val="00157BCE"/>
    <w:rsid w:val="001614AC"/>
    <w:rsid w:val="001673A7"/>
    <w:rsid w:val="0017413E"/>
    <w:rsid w:val="0017678F"/>
    <w:rsid w:val="00190DFC"/>
    <w:rsid w:val="0019151F"/>
    <w:rsid w:val="001915A5"/>
    <w:rsid w:val="00196E8B"/>
    <w:rsid w:val="001A0A1A"/>
    <w:rsid w:val="001B3192"/>
    <w:rsid w:val="001B5E1F"/>
    <w:rsid w:val="001C17F4"/>
    <w:rsid w:val="001D5AB7"/>
    <w:rsid w:val="001D7CE5"/>
    <w:rsid w:val="001F6C8B"/>
    <w:rsid w:val="001F7636"/>
    <w:rsid w:val="001F7B22"/>
    <w:rsid w:val="00200E32"/>
    <w:rsid w:val="0020224F"/>
    <w:rsid w:val="002035C4"/>
    <w:rsid w:val="00204495"/>
    <w:rsid w:val="002060FD"/>
    <w:rsid w:val="002061AC"/>
    <w:rsid w:val="00214A37"/>
    <w:rsid w:val="00217BE2"/>
    <w:rsid w:val="00222313"/>
    <w:rsid w:val="002314F1"/>
    <w:rsid w:val="0023309E"/>
    <w:rsid w:val="00233AD0"/>
    <w:rsid w:val="00236E90"/>
    <w:rsid w:val="00250409"/>
    <w:rsid w:val="00250D58"/>
    <w:rsid w:val="00253445"/>
    <w:rsid w:val="00256306"/>
    <w:rsid w:val="00257E93"/>
    <w:rsid w:val="002640A1"/>
    <w:rsid w:val="0026490C"/>
    <w:rsid w:val="002650C8"/>
    <w:rsid w:val="0028020B"/>
    <w:rsid w:val="0028734F"/>
    <w:rsid w:val="00287E60"/>
    <w:rsid w:val="00296839"/>
    <w:rsid w:val="002A0CFD"/>
    <w:rsid w:val="002A2CF9"/>
    <w:rsid w:val="002A71B4"/>
    <w:rsid w:val="002B2ECA"/>
    <w:rsid w:val="002B5843"/>
    <w:rsid w:val="002B6604"/>
    <w:rsid w:val="002C1CA3"/>
    <w:rsid w:val="002E0820"/>
    <w:rsid w:val="002E43C4"/>
    <w:rsid w:val="002F155C"/>
    <w:rsid w:val="002F2389"/>
    <w:rsid w:val="002F4CE4"/>
    <w:rsid w:val="002F574F"/>
    <w:rsid w:val="003010AC"/>
    <w:rsid w:val="003059B5"/>
    <w:rsid w:val="00310F10"/>
    <w:rsid w:val="00315A39"/>
    <w:rsid w:val="00317DC5"/>
    <w:rsid w:val="00327BFF"/>
    <w:rsid w:val="00335836"/>
    <w:rsid w:val="00345EBD"/>
    <w:rsid w:val="00347279"/>
    <w:rsid w:val="00352B69"/>
    <w:rsid w:val="00355C00"/>
    <w:rsid w:val="00373C31"/>
    <w:rsid w:val="00373CE8"/>
    <w:rsid w:val="00375021"/>
    <w:rsid w:val="00385102"/>
    <w:rsid w:val="00394448"/>
    <w:rsid w:val="00396726"/>
    <w:rsid w:val="003A1916"/>
    <w:rsid w:val="003B2277"/>
    <w:rsid w:val="003B2335"/>
    <w:rsid w:val="003B4482"/>
    <w:rsid w:val="003C2D9F"/>
    <w:rsid w:val="003D0569"/>
    <w:rsid w:val="003D0CF8"/>
    <w:rsid w:val="003E11ED"/>
    <w:rsid w:val="003E1D58"/>
    <w:rsid w:val="003E57C2"/>
    <w:rsid w:val="003E6146"/>
    <w:rsid w:val="003E7F0C"/>
    <w:rsid w:val="003F4A4A"/>
    <w:rsid w:val="0040080C"/>
    <w:rsid w:val="004019EF"/>
    <w:rsid w:val="00404B41"/>
    <w:rsid w:val="004138DB"/>
    <w:rsid w:val="00417FA7"/>
    <w:rsid w:val="004225BD"/>
    <w:rsid w:val="00423BD7"/>
    <w:rsid w:val="00424C18"/>
    <w:rsid w:val="00425847"/>
    <w:rsid w:val="00430FCA"/>
    <w:rsid w:val="00431638"/>
    <w:rsid w:val="00431F70"/>
    <w:rsid w:val="00436439"/>
    <w:rsid w:val="004406CE"/>
    <w:rsid w:val="00450506"/>
    <w:rsid w:val="00450568"/>
    <w:rsid w:val="0045074E"/>
    <w:rsid w:val="00452C2D"/>
    <w:rsid w:val="0045405B"/>
    <w:rsid w:val="00454F1C"/>
    <w:rsid w:val="00470618"/>
    <w:rsid w:val="00473A77"/>
    <w:rsid w:val="0047754E"/>
    <w:rsid w:val="004836E8"/>
    <w:rsid w:val="00492D52"/>
    <w:rsid w:val="004A00F4"/>
    <w:rsid w:val="004A0EB4"/>
    <w:rsid w:val="004A4124"/>
    <w:rsid w:val="004A4D8C"/>
    <w:rsid w:val="004A6AF8"/>
    <w:rsid w:val="004B2294"/>
    <w:rsid w:val="004B3303"/>
    <w:rsid w:val="004B57B7"/>
    <w:rsid w:val="004B7E42"/>
    <w:rsid w:val="004C3813"/>
    <w:rsid w:val="004D105E"/>
    <w:rsid w:val="004D4328"/>
    <w:rsid w:val="004E01B2"/>
    <w:rsid w:val="004E3465"/>
    <w:rsid w:val="004E43C1"/>
    <w:rsid w:val="004E5339"/>
    <w:rsid w:val="004E67CC"/>
    <w:rsid w:val="004F13CF"/>
    <w:rsid w:val="004F2277"/>
    <w:rsid w:val="004F3EC9"/>
    <w:rsid w:val="004F64EF"/>
    <w:rsid w:val="00506199"/>
    <w:rsid w:val="00511D08"/>
    <w:rsid w:val="005216AC"/>
    <w:rsid w:val="00522E28"/>
    <w:rsid w:val="00522F64"/>
    <w:rsid w:val="0052401E"/>
    <w:rsid w:val="005245A7"/>
    <w:rsid w:val="0052685A"/>
    <w:rsid w:val="0052715D"/>
    <w:rsid w:val="0052765D"/>
    <w:rsid w:val="00530739"/>
    <w:rsid w:val="00535C79"/>
    <w:rsid w:val="00541733"/>
    <w:rsid w:val="00545503"/>
    <w:rsid w:val="005455C5"/>
    <w:rsid w:val="005538D2"/>
    <w:rsid w:val="005547BA"/>
    <w:rsid w:val="00564A24"/>
    <w:rsid w:val="005657DA"/>
    <w:rsid w:val="00565DE4"/>
    <w:rsid w:val="00566E3D"/>
    <w:rsid w:val="0057132C"/>
    <w:rsid w:val="00571B83"/>
    <w:rsid w:val="00573B0F"/>
    <w:rsid w:val="00573E18"/>
    <w:rsid w:val="0057503A"/>
    <w:rsid w:val="005775A7"/>
    <w:rsid w:val="00577E96"/>
    <w:rsid w:val="00582171"/>
    <w:rsid w:val="0058280B"/>
    <w:rsid w:val="00582A6A"/>
    <w:rsid w:val="005844B2"/>
    <w:rsid w:val="005946A8"/>
    <w:rsid w:val="0059651B"/>
    <w:rsid w:val="005A0ABE"/>
    <w:rsid w:val="005A6A7F"/>
    <w:rsid w:val="005B0945"/>
    <w:rsid w:val="005C4672"/>
    <w:rsid w:val="005C5D6B"/>
    <w:rsid w:val="005C7D1E"/>
    <w:rsid w:val="005D1654"/>
    <w:rsid w:val="005D258F"/>
    <w:rsid w:val="005D7AA3"/>
    <w:rsid w:val="005E2A07"/>
    <w:rsid w:val="005F15C6"/>
    <w:rsid w:val="00605528"/>
    <w:rsid w:val="00606420"/>
    <w:rsid w:val="006128EA"/>
    <w:rsid w:val="00615327"/>
    <w:rsid w:val="00615BAA"/>
    <w:rsid w:val="00616F58"/>
    <w:rsid w:val="00617E8C"/>
    <w:rsid w:val="006218D7"/>
    <w:rsid w:val="00625DFB"/>
    <w:rsid w:val="0062620B"/>
    <w:rsid w:val="006272F4"/>
    <w:rsid w:val="00627BB0"/>
    <w:rsid w:val="00632CD9"/>
    <w:rsid w:val="0065128E"/>
    <w:rsid w:val="00665916"/>
    <w:rsid w:val="00677044"/>
    <w:rsid w:val="00686115"/>
    <w:rsid w:val="00687366"/>
    <w:rsid w:val="00687EEF"/>
    <w:rsid w:val="00696432"/>
    <w:rsid w:val="00697FF2"/>
    <w:rsid w:val="006A0D54"/>
    <w:rsid w:val="006B1F86"/>
    <w:rsid w:val="006B6D5F"/>
    <w:rsid w:val="006B7861"/>
    <w:rsid w:val="006B7CD2"/>
    <w:rsid w:val="006C2831"/>
    <w:rsid w:val="006C2FAE"/>
    <w:rsid w:val="006C6935"/>
    <w:rsid w:val="006C6B2B"/>
    <w:rsid w:val="006D24B0"/>
    <w:rsid w:val="006D2B44"/>
    <w:rsid w:val="006D727A"/>
    <w:rsid w:val="006E17B6"/>
    <w:rsid w:val="006E2D5E"/>
    <w:rsid w:val="006E65D3"/>
    <w:rsid w:val="006F056D"/>
    <w:rsid w:val="00700A13"/>
    <w:rsid w:val="0070147E"/>
    <w:rsid w:val="00707CAA"/>
    <w:rsid w:val="00707EF1"/>
    <w:rsid w:val="00710D89"/>
    <w:rsid w:val="007162A5"/>
    <w:rsid w:val="0071744E"/>
    <w:rsid w:val="00720BB3"/>
    <w:rsid w:val="0072556D"/>
    <w:rsid w:val="00726DCD"/>
    <w:rsid w:val="00733419"/>
    <w:rsid w:val="0073510B"/>
    <w:rsid w:val="007356A4"/>
    <w:rsid w:val="0074072B"/>
    <w:rsid w:val="00760290"/>
    <w:rsid w:val="00760603"/>
    <w:rsid w:val="00762731"/>
    <w:rsid w:val="00764C8D"/>
    <w:rsid w:val="00775BA1"/>
    <w:rsid w:val="007827D1"/>
    <w:rsid w:val="00783971"/>
    <w:rsid w:val="00784A0F"/>
    <w:rsid w:val="00796A2C"/>
    <w:rsid w:val="007A0172"/>
    <w:rsid w:val="007A16B9"/>
    <w:rsid w:val="007A6567"/>
    <w:rsid w:val="007A7C9D"/>
    <w:rsid w:val="007B50D2"/>
    <w:rsid w:val="007B5E8A"/>
    <w:rsid w:val="007B7D15"/>
    <w:rsid w:val="007C147A"/>
    <w:rsid w:val="007D274B"/>
    <w:rsid w:val="007D27BE"/>
    <w:rsid w:val="007D5C80"/>
    <w:rsid w:val="007E3D08"/>
    <w:rsid w:val="007E4902"/>
    <w:rsid w:val="007F0175"/>
    <w:rsid w:val="007F2614"/>
    <w:rsid w:val="007F3A0F"/>
    <w:rsid w:val="007F4BE9"/>
    <w:rsid w:val="007F6F6F"/>
    <w:rsid w:val="00805B96"/>
    <w:rsid w:val="0080785E"/>
    <w:rsid w:val="00810203"/>
    <w:rsid w:val="00811B00"/>
    <w:rsid w:val="00812567"/>
    <w:rsid w:val="00814145"/>
    <w:rsid w:val="00817DDB"/>
    <w:rsid w:val="008251B6"/>
    <w:rsid w:val="00836AAB"/>
    <w:rsid w:val="008424BD"/>
    <w:rsid w:val="00842F81"/>
    <w:rsid w:val="008451DD"/>
    <w:rsid w:val="00845C96"/>
    <w:rsid w:val="0084758B"/>
    <w:rsid w:val="00863CBB"/>
    <w:rsid w:val="008713E4"/>
    <w:rsid w:val="00873FDD"/>
    <w:rsid w:val="00876E52"/>
    <w:rsid w:val="00877B02"/>
    <w:rsid w:val="00881FB1"/>
    <w:rsid w:val="0088218F"/>
    <w:rsid w:val="00882720"/>
    <w:rsid w:val="00882D13"/>
    <w:rsid w:val="00884377"/>
    <w:rsid w:val="008850CD"/>
    <w:rsid w:val="00886C5A"/>
    <w:rsid w:val="00890411"/>
    <w:rsid w:val="00891CD1"/>
    <w:rsid w:val="008A02A2"/>
    <w:rsid w:val="008A0B00"/>
    <w:rsid w:val="008A2A28"/>
    <w:rsid w:val="008B7068"/>
    <w:rsid w:val="008C205E"/>
    <w:rsid w:val="008C218B"/>
    <w:rsid w:val="008C4544"/>
    <w:rsid w:val="008C63AC"/>
    <w:rsid w:val="008D03E8"/>
    <w:rsid w:val="008E1E3C"/>
    <w:rsid w:val="008E3CE7"/>
    <w:rsid w:val="008E6CFD"/>
    <w:rsid w:val="008E7712"/>
    <w:rsid w:val="00904FD9"/>
    <w:rsid w:val="009051B8"/>
    <w:rsid w:val="009103CC"/>
    <w:rsid w:val="00910B54"/>
    <w:rsid w:val="0091237E"/>
    <w:rsid w:val="00923293"/>
    <w:rsid w:val="00930320"/>
    <w:rsid w:val="00931255"/>
    <w:rsid w:val="00931A19"/>
    <w:rsid w:val="009320AD"/>
    <w:rsid w:val="00933C93"/>
    <w:rsid w:val="00936CCF"/>
    <w:rsid w:val="0094486F"/>
    <w:rsid w:val="0094661D"/>
    <w:rsid w:val="00946B83"/>
    <w:rsid w:val="009509AE"/>
    <w:rsid w:val="009522AA"/>
    <w:rsid w:val="00953F9F"/>
    <w:rsid w:val="009604E6"/>
    <w:rsid w:val="00961311"/>
    <w:rsid w:val="00961D81"/>
    <w:rsid w:val="00964FB4"/>
    <w:rsid w:val="009742A7"/>
    <w:rsid w:val="009772E5"/>
    <w:rsid w:val="00977D17"/>
    <w:rsid w:val="00983398"/>
    <w:rsid w:val="00986010"/>
    <w:rsid w:val="009879CB"/>
    <w:rsid w:val="00987C25"/>
    <w:rsid w:val="00992E95"/>
    <w:rsid w:val="00995608"/>
    <w:rsid w:val="009A0AD4"/>
    <w:rsid w:val="009A56B3"/>
    <w:rsid w:val="009A6660"/>
    <w:rsid w:val="009B0891"/>
    <w:rsid w:val="009B250A"/>
    <w:rsid w:val="009B2ADC"/>
    <w:rsid w:val="009B558B"/>
    <w:rsid w:val="009B6474"/>
    <w:rsid w:val="009C11C4"/>
    <w:rsid w:val="009C6694"/>
    <w:rsid w:val="009D1A44"/>
    <w:rsid w:val="009D6E2C"/>
    <w:rsid w:val="009D781E"/>
    <w:rsid w:val="009E6FA1"/>
    <w:rsid w:val="009F0C06"/>
    <w:rsid w:val="009F18EC"/>
    <w:rsid w:val="009F313D"/>
    <w:rsid w:val="00A01AD8"/>
    <w:rsid w:val="00A02AD3"/>
    <w:rsid w:val="00A06972"/>
    <w:rsid w:val="00A07F17"/>
    <w:rsid w:val="00A12014"/>
    <w:rsid w:val="00A27C7F"/>
    <w:rsid w:val="00A33167"/>
    <w:rsid w:val="00A36C82"/>
    <w:rsid w:val="00A40B22"/>
    <w:rsid w:val="00A42712"/>
    <w:rsid w:val="00A44A8C"/>
    <w:rsid w:val="00A46AFD"/>
    <w:rsid w:val="00A500B5"/>
    <w:rsid w:val="00A53A98"/>
    <w:rsid w:val="00A57E3F"/>
    <w:rsid w:val="00A605EA"/>
    <w:rsid w:val="00A628FA"/>
    <w:rsid w:val="00A645C1"/>
    <w:rsid w:val="00A6486C"/>
    <w:rsid w:val="00A65AD1"/>
    <w:rsid w:val="00A67625"/>
    <w:rsid w:val="00A7651C"/>
    <w:rsid w:val="00A7747F"/>
    <w:rsid w:val="00A8408B"/>
    <w:rsid w:val="00A8642C"/>
    <w:rsid w:val="00A929C3"/>
    <w:rsid w:val="00A954B2"/>
    <w:rsid w:val="00A97D72"/>
    <w:rsid w:val="00AA2479"/>
    <w:rsid w:val="00AB1D99"/>
    <w:rsid w:val="00AB52F4"/>
    <w:rsid w:val="00AB5AB2"/>
    <w:rsid w:val="00AC22C9"/>
    <w:rsid w:val="00AC2668"/>
    <w:rsid w:val="00AC5C23"/>
    <w:rsid w:val="00AC6A94"/>
    <w:rsid w:val="00AC7D3E"/>
    <w:rsid w:val="00AD1CFF"/>
    <w:rsid w:val="00AD3B24"/>
    <w:rsid w:val="00AE1719"/>
    <w:rsid w:val="00AF0491"/>
    <w:rsid w:val="00AF0944"/>
    <w:rsid w:val="00AF5301"/>
    <w:rsid w:val="00AF6682"/>
    <w:rsid w:val="00B045FE"/>
    <w:rsid w:val="00B10777"/>
    <w:rsid w:val="00B10CAC"/>
    <w:rsid w:val="00B117CD"/>
    <w:rsid w:val="00B2129E"/>
    <w:rsid w:val="00B27903"/>
    <w:rsid w:val="00B35AA9"/>
    <w:rsid w:val="00B35C3D"/>
    <w:rsid w:val="00B37133"/>
    <w:rsid w:val="00B42474"/>
    <w:rsid w:val="00B43739"/>
    <w:rsid w:val="00B44B74"/>
    <w:rsid w:val="00B4584E"/>
    <w:rsid w:val="00B475A8"/>
    <w:rsid w:val="00B510D6"/>
    <w:rsid w:val="00B5440D"/>
    <w:rsid w:val="00B55829"/>
    <w:rsid w:val="00B61D70"/>
    <w:rsid w:val="00B638F6"/>
    <w:rsid w:val="00B63BFA"/>
    <w:rsid w:val="00B709E3"/>
    <w:rsid w:val="00B71BE8"/>
    <w:rsid w:val="00B73EF5"/>
    <w:rsid w:val="00B77BCA"/>
    <w:rsid w:val="00B80B61"/>
    <w:rsid w:val="00B81161"/>
    <w:rsid w:val="00B817F0"/>
    <w:rsid w:val="00B82DB4"/>
    <w:rsid w:val="00B832D9"/>
    <w:rsid w:val="00B8656D"/>
    <w:rsid w:val="00B919AA"/>
    <w:rsid w:val="00B925DC"/>
    <w:rsid w:val="00B964E3"/>
    <w:rsid w:val="00B97F4F"/>
    <w:rsid w:val="00BA33F9"/>
    <w:rsid w:val="00BA7687"/>
    <w:rsid w:val="00BA7D2E"/>
    <w:rsid w:val="00BB2837"/>
    <w:rsid w:val="00BB37D0"/>
    <w:rsid w:val="00BC2036"/>
    <w:rsid w:val="00BC7454"/>
    <w:rsid w:val="00BD234A"/>
    <w:rsid w:val="00BD6D7F"/>
    <w:rsid w:val="00BD7A26"/>
    <w:rsid w:val="00BE1D37"/>
    <w:rsid w:val="00BE5738"/>
    <w:rsid w:val="00BF3057"/>
    <w:rsid w:val="00BF3AAF"/>
    <w:rsid w:val="00BF3DAC"/>
    <w:rsid w:val="00BF4744"/>
    <w:rsid w:val="00C017D5"/>
    <w:rsid w:val="00C04873"/>
    <w:rsid w:val="00C052E5"/>
    <w:rsid w:val="00C077D8"/>
    <w:rsid w:val="00C2070D"/>
    <w:rsid w:val="00C225E4"/>
    <w:rsid w:val="00C22C32"/>
    <w:rsid w:val="00C239A4"/>
    <w:rsid w:val="00C24EBC"/>
    <w:rsid w:val="00C27033"/>
    <w:rsid w:val="00C27E6C"/>
    <w:rsid w:val="00C305FD"/>
    <w:rsid w:val="00C47EFD"/>
    <w:rsid w:val="00C518A1"/>
    <w:rsid w:val="00C51CB3"/>
    <w:rsid w:val="00C52972"/>
    <w:rsid w:val="00C5631B"/>
    <w:rsid w:val="00C56CEE"/>
    <w:rsid w:val="00C62D2C"/>
    <w:rsid w:val="00C646B8"/>
    <w:rsid w:val="00C6581A"/>
    <w:rsid w:val="00C6645B"/>
    <w:rsid w:val="00C67E0A"/>
    <w:rsid w:val="00C72163"/>
    <w:rsid w:val="00C75AA6"/>
    <w:rsid w:val="00C776FB"/>
    <w:rsid w:val="00C82A58"/>
    <w:rsid w:val="00C85E2E"/>
    <w:rsid w:val="00C91C46"/>
    <w:rsid w:val="00C92E8A"/>
    <w:rsid w:val="00C95A20"/>
    <w:rsid w:val="00C96446"/>
    <w:rsid w:val="00C97CE6"/>
    <w:rsid w:val="00C97EB5"/>
    <w:rsid w:val="00CB0DE5"/>
    <w:rsid w:val="00CB4C1D"/>
    <w:rsid w:val="00CC1792"/>
    <w:rsid w:val="00CC7372"/>
    <w:rsid w:val="00CD03BE"/>
    <w:rsid w:val="00CD22AB"/>
    <w:rsid w:val="00CD2850"/>
    <w:rsid w:val="00CD5B9D"/>
    <w:rsid w:val="00CD7E12"/>
    <w:rsid w:val="00CE4029"/>
    <w:rsid w:val="00CE4063"/>
    <w:rsid w:val="00CE44DD"/>
    <w:rsid w:val="00CE5E6E"/>
    <w:rsid w:val="00CF03CD"/>
    <w:rsid w:val="00CF3178"/>
    <w:rsid w:val="00D038D9"/>
    <w:rsid w:val="00D061E0"/>
    <w:rsid w:val="00D06494"/>
    <w:rsid w:val="00D06854"/>
    <w:rsid w:val="00D148B8"/>
    <w:rsid w:val="00D15D8A"/>
    <w:rsid w:val="00D17009"/>
    <w:rsid w:val="00D17077"/>
    <w:rsid w:val="00D20463"/>
    <w:rsid w:val="00D30573"/>
    <w:rsid w:val="00D31221"/>
    <w:rsid w:val="00D3188F"/>
    <w:rsid w:val="00D336C6"/>
    <w:rsid w:val="00D377DB"/>
    <w:rsid w:val="00D42CED"/>
    <w:rsid w:val="00D46742"/>
    <w:rsid w:val="00D503AD"/>
    <w:rsid w:val="00D56B05"/>
    <w:rsid w:val="00D57DDC"/>
    <w:rsid w:val="00D62C6E"/>
    <w:rsid w:val="00D66158"/>
    <w:rsid w:val="00D7031B"/>
    <w:rsid w:val="00D71CF4"/>
    <w:rsid w:val="00D836D5"/>
    <w:rsid w:val="00D94FC1"/>
    <w:rsid w:val="00D9778E"/>
    <w:rsid w:val="00DA42E8"/>
    <w:rsid w:val="00DA47A6"/>
    <w:rsid w:val="00DA4A4D"/>
    <w:rsid w:val="00DA70AC"/>
    <w:rsid w:val="00DB7731"/>
    <w:rsid w:val="00DC0D93"/>
    <w:rsid w:val="00DC1019"/>
    <w:rsid w:val="00DC7669"/>
    <w:rsid w:val="00DD18F1"/>
    <w:rsid w:val="00DD6F14"/>
    <w:rsid w:val="00DE13F6"/>
    <w:rsid w:val="00DE4EF9"/>
    <w:rsid w:val="00DF146F"/>
    <w:rsid w:val="00DF4E2E"/>
    <w:rsid w:val="00E10EDE"/>
    <w:rsid w:val="00E12FB1"/>
    <w:rsid w:val="00E1349E"/>
    <w:rsid w:val="00E135F9"/>
    <w:rsid w:val="00E213A8"/>
    <w:rsid w:val="00E26E96"/>
    <w:rsid w:val="00E27725"/>
    <w:rsid w:val="00E367D2"/>
    <w:rsid w:val="00E368BE"/>
    <w:rsid w:val="00E371DC"/>
    <w:rsid w:val="00E42109"/>
    <w:rsid w:val="00E5091E"/>
    <w:rsid w:val="00E50B05"/>
    <w:rsid w:val="00E55158"/>
    <w:rsid w:val="00E56BB1"/>
    <w:rsid w:val="00E604C3"/>
    <w:rsid w:val="00E66C3A"/>
    <w:rsid w:val="00E7556A"/>
    <w:rsid w:val="00E7660E"/>
    <w:rsid w:val="00E773FC"/>
    <w:rsid w:val="00E7784C"/>
    <w:rsid w:val="00E83A88"/>
    <w:rsid w:val="00E83C50"/>
    <w:rsid w:val="00E85066"/>
    <w:rsid w:val="00E863EA"/>
    <w:rsid w:val="00E90CE8"/>
    <w:rsid w:val="00EA197A"/>
    <w:rsid w:val="00EA7197"/>
    <w:rsid w:val="00EB1775"/>
    <w:rsid w:val="00EB1C0D"/>
    <w:rsid w:val="00EB1DE8"/>
    <w:rsid w:val="00EB5386"/>
    <w:rsid w:val="00EB63E4"/>
    <w:rsid w:val="00EB7777"/>
    <w:rsid w:val="00EC7D0E"/>
    <w:rsid w:val="00ED1CC0"/>
    <w:rsid w:val="00EE16E6"/>
    <w:rsid w:val="00F05051"/>
    <w:rsid w:val="00F0590A"/>
    <w:rsid w:val="00F167D2"/>
    <w:rsid w:val="00F178E6"/>
    <w:rsid w:val="00F179BA"/>
    <w:rsid w:val="00F225F1"/>
    <w:rsid w:val="00F40339"/>
    <w:rsid w:val="00F4122E"/>
    <w:rsid w:val="00F51F10"/>
    <w:rsid w:val="00F54414"/>
    <w:rsid w:val="00F54DC0"/>
    <w:rsid w:val="00F655E5"/>
    <w:rsid w:val="00F7264C"/>
    <w:rsid w:val="00F763CA"/>
    <w:rsid w:val="00F766C7"/>
    <w:rsid w:val="00F82F7D"/>
    <w:rsid w:val="00F9288C"/>
    <w:rsid w:val="00F966EE"/>
    <w:rsid w:val="00F97385"/>
    <w:rsid w:val="00FA15DC"/>
    <w:rsid w:val="00FA643D"/>
    <w:rsid w:val="00FC6793"/>
    <w:rsid w:val="00FD28F1"/>
    <w:rsid w:val="00FD3342"/>
    <w:rsid w:val="00FD740F"/>
    <w:rsid w:val="00FF09CA"/>
    <w:rsid w:val="00FF208E"/>
    <w:rsid w:val="00FF258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00807FAA"/>
  <w15:docId w15:val="{02A38293-F15C-436F-884F-E68EAAC49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DFB"/>
    <w:pPr>
      <w:jc w:val="both"/>
    </w:pPr>
    <w:rPr>
      <w:snapToGrid w:val="0"/>
      <w:sz w:val="24"/>
      <w:lang w:val="es-ES_tradnl"/>
    </w:rPr>
  </w:style>
  <w:style w:type="paragraph" w:styleId="Ttulo1">
    <w:name w:val="heading 1"/>
    <w:aliases w:val="Titulo 1,título 1,h1,Level 1 Topic Heading,H1,DO NOT USE_h1,Tabla Contenido 1,h11,h12,h13,h14,h15,h16,h17,título 11,título 12,título 13,título 111,título 14,título 112,título 15,H1-Heading 1,1,Header 1,l1,Legal Line 1,head 1,Titolo1,(TITULO),B"/>
    <w:basedOn w:val="Normal"/>
    <w:next w:val="Normal"/>
    <w:qFormat/>
    <w:rsid w:val="00625DFB"/>
    <w:pPr>
      <w:keepNext/>
      <w:numPr>
        <w:numId w:val="16"/>
      </w:numPr>
      <w:spacing w:before="240" w:after="120"/>
      <w:outlineLvl w:val="0"/>
    </w:pPr>
    <w:rPr>
      <w:b/>
      <w:caps/>
      <w:kern w:val="28"/>
    </w:rPr>
  </w:style>
  <w:style w:type="paragraph" w:styleId="Ttulo2">
    <w:name w:val="heading 2"/>
    <w:aliases w:val="título 2,Chapter Number/Appendix Letter,chn,H2,DO NOT USE_h2,h2,Level 2 Topic Heading,heading 2,Heading 2 Hidden,Level 2 Head,Titulo 2,H2-Heading 2,2,Header 2,l2,Header2,22,heading2,list2,Titolo2,título 21,título 22,título 23,título 24,Edgar 2"/>
    <w:basedOn w:val="Normal"/>
    <w:next w:val="Normal"/>
    <w:qFormat/>
    <w:rsid w:val="00625DFB"/>
    <w:pPr>
      <w:keepNext/>
      <w:numPr>
        <w:ilvl w:val="1"/>
        <w:numId w:val="16"/>
      </w:numPr>
      <w:spacing w:before="240" w:after="120"/>
      <w:outlineLvl w:val="1"/>
    </w:pPr>
    <w:rPr>
      <w:b/>
      <w:caps/>
    </w:rPr>
  </w:style>
  <w:style w:type="paragraph" w:styleId="Ttulo3">
    <w:name w:val="heading 3"/>
    <w:aliases w:val="H3,h3,h31,alltoc,Heading 3 - old,titulo 3,título 3,título 31,título 32,título 33,título 34,H3-Heading 3,3,l3.3,l3,list 3,list3,Titolo3,H3&lt;------------------,3 bullet,b,Titulo 3,MT3,section:3,Level 3 Head,Org Heading 1,HHHeading"/>
    <w:basedOn w:val="Normal"/>
    <w:next w:val="Normal"/>
    <w:qFormat/>
    <w:rsid w:val="00625DFB"/>
    <w:pPr>
      <w:keepNext/>
      <w:numPr>
        <w:ilvl w:val="2"/>
        <w:numId w:val="16"/>
      </w:numPr>
      <w:spacing w:before="240" w:after="120"/>
      <w:outlineLvl w:val="2"/>
    </w:pPr>
    <w:rPr>
      <w:b/>
    </w:rPr>
  </w:style>
  <w:style w:type="paragraph" w:styleId="Ttulo4">
    <w:name w:val="heading 4"/>
    <w:basedOn w:val="Normal"/>
    <w:next w:val="Normal"/>
    <w:qFormat/>
    <w:rsid w:val="00625DFB"/>
    <w:pPr>
      <w:keepNext/>
      <w:numPr>
        <w:ilvl w:val="3"/>
        <w:numId w:val="16"/>
      </w:numPr>
      <w:spacing w:before="240" w:after="120"/>
      <w:outlineLvl w:val="3"/>
    </w:pPr>
    <w:rPr>
      <w:b/>
    </w:rPr>
  </w:style>
  <w:style w:type="paragraph" w:styleId="Ttulo5">
    <w:name w:val="heading 5"/>
    <w:basedOn w:val="Normal"/>
    <w:next w:val="Normal"/>
    <w:qFormat/>
    <w:rsid w:val="00625DFB"/>
    <w:pPr>
      <w:numPr>
        <w:ilvl w:val="4"/>
        <w:numId w:val="16"/>
      </w:numPr>
      <w:spacing w:before="240" w:after="60" w:line="360" w:lineRule="auto"/>
      <w:outlineLvl w:val="4"/>
    </w:pPr>
    <w:rPr>
      <w:b/>
    </w:rPr>
  </w:style>
  <w:style w:type="paragraph" w:styleId="Ttulo6">
    <w:name w:val="heading 6"/>
    <w:basedOn w:val="Normal"/>
    <w:next w:val="Normal"/>
    <w:qFormat/>
    <w:rsid w:val="00625DFB"/>
    <w:pPr>
      <w:numPr>
        <w:ilvl w:val="5"/>
        <w:numId w:val="16"/>
      </w:numPr>
      <w:spacing w:before="240" w:after="60"/>
      <w:outlineLvl w:val="5"/>
    </w:pPr>
    <w:rPr>
      <w:rFonts w:ascii="Arial" w:hAnsi="Arial"/>
      <w:i/>
      <w:sz w:val="22"/>
    </w:rPr>
  </w:style>
  <w:style w:type="paragraph" w:styleId="Ttulo7">
    <w:name w:val="heading 7"/>
    <w:basedOn w:val="Normal"/>
    <w:next w:val="Normal"/>
    <w:qFormat/>
    <w:rsid w:val="00625DFB"/>
    <w:pPr>
      <w:numPr>
        <w:ilvl w:val="6"/>
        <w:numId w:val="16"/>
      </w:numPr>
      <w:spacing w:before="240" w:after="60"/>
      <w:outlineLvl w:val="6"/>
    </w:pPr>
    <w:rPr>
      <w:rFonts w:ascii="Arial" w:hAnsi="Arial"/>
      <w:sz w:val="20"/>
    </w:rPr>
  </w:style>
  <w:style w:type="paragraph" w:styleId="Ttulo8">
    <w:name w:val="heading 8"/>
    <w:basedOn w:val="Normal"/>
    <w:next w:val="Normal"/>
    <w:qFormat/>
    <w:rsid w:val="00625DFB"/>
    <w:pPr>
      <w:numPr>
        <w:ilvl w:val="7"/>
        <w:numId w:val="16"/>
      </w:numPr>
      <w:spacing w:before="240" w:after="60"/>
      <w:outlineLvl w:val="7"/>
    </w:pPr>
    <w:rPr>
      <w:rFonts w:ascii="Arial" w:hAnsi="Arial"/>
      <w:i/>
      <w:sz w:val="20"/>
    </w:rPr>
  </w:style>
  <w:style w:type="paragraph" w:styleId="Ttulo9">
    <w:name w:val="heading 9"/>
    <w:basedOn w:val="Normal"/>
    <w:next w:val="Normal"/>
    <w:qFormat/>
    <w:rsid w:val="00625DFB"/>
    <w:pPr>
      <w:numPr>
        <w:ilvl w:val="8"/>
        <w:numId w:val="16"/>
      </w:numPr>
      <w:spacing w:before="240" w:after="60"/>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625DFB"/>
    <w:pPr>
      <w:tabs>
        <w:tab w:val="center" w:pos="4419"/>
        <w:tab w:val="right" w:pos="8838"/>
      </w:tabs>
    </w:pPr>
  </w:style>
  <w:style w:type="paragraph" w:styleId="Piedepgina">
    <w:name w:val="footer"/>
    <w:basedOn w:val="Normal"/>
    <w:rsid w:val="00625DFB"/>
    <w:pPr>
      <w:tabs>
        <w:tab w:val="center" w:pos="4419"/>
        <w:tab w:val="right" w:pos="8838"/>
      </w:tabs>
    </w:pPr>
  </w:style>
  <w:style w:type="character" w:styleId="Nmerodepgina">
    <w:name w:val="page number"/>
    <w:basedOn w:val="Fuentedeprrafopredeter"/>
    <w:rsid w:val="00625DFB"/>
  </w:style>
  <w:style w:type="paragraph" w:styleId="TDC1">
    <w:name w:val="toc 1"/>
    <w:basedOn w:val="Normal"/>
    <w:next w:val="Normal"/>
    <w:autoRedefine/>
    <w:uiPriority w:val="39"/>
    <w:rsid w:val="00625DFB"/>
    <w:pPr>
      <w:tabs>
        <w:tab w:val="right" w:leader="dot" w:pos="9123"/>
      </w:tabs>
      <w:spacing w:before="180" w:after="180"/>
      <w:ind w:left="284" w:right="709" w:hanging="284"/>
      <w:jc w:val="left"/>
    </w:pPr>
    <w:rPr>
      <w:caps/>
    </w:rPr>
  </w:style>
  <w:style w:type="paragraph" w:styleId="TDC2">
    <w:name w:val="toc 2"/>
    <w:basedOn w:val="Normal"/>
    <w:next w:val="Normal"/>
    <w:autoRedefine/>
    <w:uiPriority w:val="39"/>
    <w:rsid w:val="00625DFB"/>
    <w:pPr>
      <w:tabs>
        <w:tab w:val="right" w:leader="dot" w:pos="9123"/>
      </w:tabs>
      <w:spacing w:before="60" w:after="60"/>
      <w:ind w:left="635" w:right="709" w:hanging="397"/>
      <w:jc w:val="left"/>
    </w:pPr>
    <w:rPr>
      <w:caps/>
    </w:rPr>
  </w:style>
  <w:style w:type="paragraph" w:styleId="TDC3">
    <w:name w:val="toc 3"/>
    <w:basedOn w:val="Normal"/>
    <w:next w:val="Normal"/>
    <w:autoRedefine/>
    <w:uiPriority w:val="39"/>
    <w:rsid w:val="00625DFB"/>
    <w:pPr>
      <w:tabs>
        <w:tab w:val="right" w:leader="dot" w:pos="9123"/>
      </w:tabs>
      <w:spacing w:before="60" w:after="60"/>
      <w:ind w:left="1049" w:right="709" w:hanging="567"/>
      <w:jc w:val="left"/>
    </w:pPr>
  </w:style>
  <w:style w:type="paragraph" w:styleId="Lista">
    <w:name w:val="List"/>
    <w:basedOn w:val="Normal"/>
    <w:rsid w:val="00625DFB"/>
    <w:pPr>
      <w:jc w:val="center"/>
    </w:pPr>
    <w:rPr>
      <w:b/>
    </w:rPr>
  </w:style>
  <w:style w:type="paragraph" w:styleId="Lista2">
    <w:name w:val="List 2"/>
    <w:basedOn w:val="Normal"/>
    <w:rsid w:val="00625DFB"/>
    <w:pPr>
      <w:jc w:val="center"/>
    </w:pPr>
    <w:rPr>
      <w:b/>
    </w:rPr>
  </w:style>
  <w:style w:type="paragraph" w:styleId="Descripcin">
    <w:name w:val="caption"/>
    <w:basedOn w:val="Normal"/>
    <w:next w:val="Normal"/>
    <w:autoRedefine/>
    <w:qFormat/>
    <w:rsid w:val="00625DFB"/>
    <w:pPr>
      <w:spacing w:before="120" w:after="120"/>
      <w:jc w:val="center"/>
    </w:pPr>
    <w:rPr>
      <w:b/>
      <w:sz w:val="20"/>
    </w:rPr>
  </w:style>
  <w:style w:type="paragraph" w:styleId="Listaconvietas">
    <w:name w:val="List Bullet"/>
    <w:basedOn w:val="Normal"/>
    <w:autoRedefine/>
    <w:rsid w:val="00625DFB"/>
    <w:pPr>
      <w:ind w:left="425" w:hanging="425"/>
    </w:pPr>
  </w:style>
  <w:style w:type="paragraph" w:styleId="Textoindependiente">
    <w:name w:val="Body Text"/>
    <w:basedOn w:val="Normal"/>
    <w:rsid w:val="00625DFB"/>
    <w:pPr>
      <w:jc w:val="center"/>
    </w:pPr>
    <w:rPr>
      <w:b/>
      <w:i/>
      <w:sz w:val="60"/>
    </w:rPr>
  </w:style>
  <w:style w:type="paragraph" w:styleId="Textoindependiente2">
    <w:name w:val="Body Text 2"/>
    <w:basedOn w:val="Normal"/>
    <w:rsid w:val="00625DFB"/>
    <w:pPr>
      <w:jc w:val="center"/>
    </w:pPr>
    <w:rPr>
      <w:sz w:val="16"/>
    </w:rPr>
  </w:style>
  <w:style w:type="paragraph" w:styleId="Textoindependiente3">
    <w:name w:val="Body Text 3"/>
    <w:basedOn w:val="Normal"/>
    <w:rsid w:val="00625DFB"/>
    <w:rPr>
      <w:sz w:val="16"/>
    </w:rPr>
  </w:style>
  <w:style w:type="character" w:styleId="nfasis">
    <w:name w:val="Emphasis"/>
    <w:qFormat/>
    <w:rsid w:val="00625DFB"/>
    <w:rPr>
      <w:i/>
    </w:rPr>
  </w:style>
  <w:style w:type="paragraph" w:styleId="Sangradetextonormal">
    <w:name w:val="Body Text Indent"/>
    <w:basedOn w:val="Normal"/>
    <w:rsid w:val="00625DFB"/>
    <w:pPr>
      <w:ind w:left="567" w:hanging="567"/>
    </w:pPr>
  </w:style>
  <w:style w:type="paragraph" w:styleId="Sangra2detindependiente">
    <w:name w:val="Body Text Indent 2"/>
    <w:basedOn w:val="Normal"/>
    <w:rsid w:val="00625DFB"/>
    <w:pPr>
      <w:ind w:left="698"/>
    </w:pPr>
  </w:style>
  <w:style w:type="paragraph" w:styleId="Textonotapie">
    <w:name w:val="footnote text"/>
    <w:basedOn w:val="Normal"/>
    <w:semiHidden/>
    <w:rsid w:val="00625DFB"/>
    <w:rPr>
      <w:snapToGrid/>
      <w:sz w:val="20"/>
    </w:rPr>
  </w:style>
  <w:style w:type="character" w:styleId="Refdenotaalpie">
    <w:name w:val="footnote reference"/>
    <w:semiHidden/>
    <w:rsid w:val="00625DFB"/>
    <w:rPr>
      <w:vertAlign w:val="superscript"/>
    </w:rPr>
  </w:style>
  <w:style w:type="character" w:styleId="Hipervnculo">
    <w:name w:val="Hyperlink"/>
    <w:uiPriority w:val="99"/>
    <w:rsid w:val="00625DFB"/>
    <w:rPr>
      <w:color w:val="0000FF"/>
      <w:u w:val="single"/>
    </w:rPr>
  </w:style>
  <w:style w:type="character" w:styleId="Hipervnculovisitado">
    <w:name w:val="FollowedHyperlink"/>
    <w:rsid w:val="00625DFB"/>
    <w:rPr>
      <w:color w:val="800080"/>
      <w:u w:val="single"/>
    </w:rPr>
  </w:style>
  <w:style w:type="paragraph" w:styleId="Textodebloque">
    <w:name w:val="Block Text"/>
    <w:basedOn w:val="Normal"/>
    <w:rsid w:val="00625DFB"/>
    <w:pPr>
      <w:ind w:left="851" w:right="616" w:hanging="851"/>
      <w:jc w:val="left"/>
    </w:pPr>
  </w:style>
  <w:style w:type="paragraph" w:styleId="Sangra3detindependiente">
    <w:name w:val="Body Text Indent 3"/>
    <w:basedOn w:val="Normal"/>
    <w:rsid w:val="00625DFB"/>
    <w:pPr>
      <w:tabs>
        <w:tab w:val="left" w:pos="-1440"/>
        <w:tab w:val="left" w:pos="-720"/>
      </w:tabs>
      <w:ind w:left="709"/>
    </w:pPr>
  </w:style>
  <w:style w:type="paragraph" w:customStyle="1" w:styleId="Textoindependiente31">
    <w:name w:val="Texto independiente 31"/>
    <w:basedOn w:val="Normal"/>
    <w:rsid w:val="00625DFB"/>
    <w:rPr>
      <w:rFonts w:ascii="Arial" w:hAnsi="Arial"/>
      <w:snapToGrid/>
    </w:rPr>
  </w:style>
  <w:style w:type="paragraph" w:styleId="Textodeglobo">
    <w:name w:val="Balloon Text"/>
    <w:basedOn w:val="Normal"/>
    <w:semiHidden/>
    <w:rsid w:val="000E48A6"/>
    <w:rPr>
      <w:rFonts w:ascii="Tahoma" w:hAnsi="Tahoma" w:cs="Tahoma"/>
      <w:sz w:val="16"/>
      <w:szCs w:val="16"/>
    </w:rPr>
  </w:style>
  <w:style w:type="paragraph" w:styleId="Prrafodelista">
    <w:name w:val="List Paragraph"/>
    <w:aliases w:val="lista tabla,a.texto1,Bullets"/>
    <w:basedOn w:val="Normal"/>
    <w:link w:val="PrrafodelistaCar"/>
    <w:uiPriority w:val="34"/>
    <w:qFormat/>
    <w:rsid w:val="0073510B"/>
    <w:pPr>
      <w:ind w:left="708"/>
    </w:pPr>
  </w:style>
  <w:style w:type="paragraph" w:styleId="TtulodeTDC">
    <w:name w:val="TOC Heading"/>
    <w:basedOn w:val="Ttulo1"/>
    <w:next w:val="Normal"/>
    <w:uiPriority w:val="39"/>
    <w:semiHidden/>
    <w:unhideWhenUsed/>
    <w:qFormat/>
    <w:rsid w:val="00AC5C23"/>
    <w:pPr>
      <w:keepLines/>
      <w:numPr>
        <w:numId w:val="0"/>
      </w:numPr>
      <w:spacing w:before="480" w:after="0" w:line="276" w:lineRule="auto"/>
      <w:jc w:val="left"/>
      <w:outlineLvl w:val="9"/>
    </w:pPr>
    <w:rPr>
      <w:rFonts w:ascii="Cambria" w:hAnsi="Cambria"/>
      <w:bCs/>
      <w:caps w:val="0"/>
      <w:snapToGrid/>
      <w:color w:val="365F91"/>
      <w:kern w:val="0"/>
      <w:sz w:val="28"/>
      <w:szCs w:val="28"/>
      <w:lang w:val="es-ES" w:eastAsia="en-US"/>
    </w:rPr>
  </w:style>
  <w:style w:type="character" w:customStyle="1" w:styleId="PrrafodelistaCar">
    <w:name w:val="Párrafo de lista Car"/>
    <w:aliases w:val="lista tabla Car,a.texto1 Car,Bullets Car"/>
    <w:basedOn w:val="Fuentedeprrafopredeter"/>
    <w:link w:val="Prrafodelista"/>
    <w:uiPriority w:val="34"/>
    <w:locked/>
    <w:rsid w:val="00C27E6C"/>
    <w:rPr>
      <w:snapToGrid w:val="0"/>
      <w:sz w:val="24"/>
      <w:lang w:val="es-ES_tradnl"/>
    </w:rPr>
  </w:style>
  <w:style w:type="paragraph" w:customStyle="1" w:styleId="Default">
    <w:name w:val="Default"/>
    <w:rsid w:val="00C27E6C"/>
    <w:pPr>
      <w:autoSpaceDE w:val="0"/>
      <w:autoSpaceDN w:val="0"/>
      <w:adjustRightInd w:val="0"/>
    </w:pPr>
    <w:rPr>
      <w:rFonts w:ascii="Verdana" w:eastAsiaTheme="minorEastAsia" w:hAnsi="Verdana" w:cs="Verdana"/>
      <w:color w:val="000000"/>
      <w:sz w:val="24"/>
      <w:szCs w:val="24"/>
      <w:lang w:eastAsia="en-US"/>
    </w:rPr>
  </w:style>
  <w:style w:type="character" w:styleId="Refdecomentario">
    <w:name w:val="annotation reference"/>
    <w:basedOn w:val="Fuentedeprrafopredeter"/>
    <w:semiHidden/>
    <w:unhideWhenUsed/>
    <w:rsid w:val="002314F1"/>
    <w:rPr>
      <w:sz w:val="16"/>
      <w:szCs w:val="16"/>
    </w:rPr>
  </w:style>
  <w:style w:type="paragraph" w:styleId="Textocomentario">
    <w:name w:val="annotation text"/>
    <w:basedOn w:val="Normal"/>
    <w:link w:val="TextocomentarioCar"/>
    <w:semiHidden/>
    <w:unhideWhenUsed/>
    <w:rsid w:val="002314F1"/>
    <w:rPr>
      <w:sz w:val="20"/>
    </w:rPr>
  </w:style>
  <w:style w:type="character" w:customStyle="1" w:styleId="TextocomentarioCar">
    <w:name w:val="Texto comentario Car"/>
    <w:basedOn w:val="Fuentedeprrafopredeter"/>
    <w:link w:val="Textocomentario"/>
    <w:semiHidden/>
    <w:rsid w:val="002314F1"/>
    <w:rPr>
      <w:snapToGrid w:val="0"/>
      <w:lang w:val="es-ES_tradnl"/>
    </w:rPr>
  </w:style>
  <w:style w:type="paragraph" w:styleId="Asuntodelcomentario">
    <w:name w:val="annotation subject"/>
    <w:basedOn w:val="Textocomentario"/>
    <w:next w:val="Textocomentario"/>
    <w:link w:val="AsuntodelcomentarioCar"/>
    <w:semiHidden/>
    <w:unhideWhenUsed/>
    <w:rsid w:val="002314F1"/>
    <w:rPr>
      <w:b/>
      <w:bCs/>
    </w:rPr>
  </w:style>
  <w:style w:type="character" w:customStyle="1" w:styleId="AsuntodelcomentarioCar">
    <w:name w:val="Asunto del comentario Car"/>
    <w:basedOn w:val="TextocomentarioCar"/>
    <w:link w:val="Asuntodelcomentario"/>
    <w:semiHidden/>
    <w:rsid w:val="002314F1"/>
    <w:rPr>
      <w:b/>
      <w:bCs/>
      <w:snapToGrid w:val="0"/>
      <w:lang w:val="es-ES_tradnl"/>
    </w:rPr>
  </w:style>
  <w:style w:type="paragraph" w:customStyle="1" w:styleId="default0">
    <w:name w:val="default"/>
    <w:basedOn w:val="Normal"/>
    <w:rsid w:val="00D336C6"/>
    <w:pPr>
      <w:autoSpaceDE w:val="0"/>
      <w:autoSpaceDN w:val="0"/>
      <w:jc w:val="left"/>
    </w:pPr>
    <w:rPr>
      <w:rFonts w:ascii="Verdana" w:eastAsia="Calibri" w:hAnsi="Verdana"/>
      <w:snapToGrid/>
      <w:color w:val="000000"/>
      <w:szCs w:val="24"/>
      <w:lang w:val="es-CO" w:eastAsia="es-CO"/>
    </w:rPr>
  </w:style>
  <w:style w:type="paragraph" w:customStyle="1" w:styleId="Textopredeterminado">
    <w:name w:val="Texto predeterminado"/>
    <w:basedOn w:val="Normal"/>
    <w:rsid w:val="00FC6793"/>
    <w:pPr>
      <w:overflowPunct w:val="0"/>
      <w:autoSpaceDE w:val="0"/>
      <w:autoSpaceDN w:val="0"/>
      <w:adjustRightInd w:val="0"/>
      <w:jc w:val="left"/>
      <w:textAlignment w:val="baseline"/>
    </w:pPr>
    <w:rPr>
      <w:snapToGrid/>
      <w:lang w:val="en-US"/>
    </w:rPr>
  </w:style>
  <w:style w:type="paragraph" w:customStyle="1" w:styleId="a">
    <w:basedOn w:val="Normal"/>
    <w:next w:val="Normal"/>
    <w:autoRedefine/>
    <w:qFormat/>
    <w:rsid w:val="00396726"/>
    <w:pPr>
      <w:spacing w:before="120" w:after="120"/>
      <w:jc w:val="center"/>
    </w:pPr>
    <w:rPr>
      <w:b/>
      <w:sz w:val="22"/>
      <w:szCs w:val="22"/>
    </w:rPr>
  </w:style>
  <w:style w:type="paragraph" w:styleId="Revisin">
    <w:name w:val="Revision"/>
    <w:hidden/>
    <w:uiPriority w:val="99"/>
    <w:semiHidden/>
    <w:rsid w:val="00204495"/>
    <w:rPr>
      <w:snapToGrid w:val="0"/>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653129">
      <w:bodyDiv w:val="1"/>
      <w:marLeft w:val="0"/>
      <w:marRight w:val="0"/>
      <w:marTop w:val="0"/>
      <w:marBottom w:val="0"/>
      <w:divBdr>
        <w:top w:val="none" w:sz="0" w:space="0" w:color="auto"/>
        <w:left w:val="none" w:sz="0" w:space="0" w:color="auto"/>
        <w:bottom w:val="none" w:sz="0" w:space="0" w:color="auto"/>
        <w:right w:val="none" w:sz="0" w:space="0" w:color="auto"/>
      </w:divBdr>
    </w:div>
    <w:div w:id="263921977">
      <w:bodyDiv w:val="1"/>
      <w:marLeft w:val="0"/>
      <w:marRight w:val="0"/>
      <w:marTop w:val="0"/>
      <w:marBottom w:val="0"/>
      <w:divBdr>
        <w:top w:val="none" w:sz="0" w:space="0" w:color="auto"/>
        <w:left w:val="none" w:sz="0" w:space="0" w:color="auto"/>
        <w:bottom w:val="none" w:sz="0" w:space="0" w:color="auto"/>
        <w:right w:val="none" w:sz="0" w:space="0" w:color="auto"/>
      </w:divBdr>
    </w:div>
    <w:div w:id="692339802">
      <w:bodyDiv w:val="1"/>
      <w:marLeft w:val="0"/>
      <w:marRight w:val="0"/>
      <w:marTop w:val="0"/>
      <w:marBottom w:val="0"/>
      <w:divBdr>
        <w:top w:val="none" w:sz="0" w:space="0" w:color="auto"/>
        <w:left w:val="none" w:sz="0" w:space="0" w:color="auto"/>
        <w:bottom w:val="none" w:sz="0" w:space="0" w:color="auto"/>
        <w:right w:val="none" w:sz="0" w:space="0" w:color="auto"/>
      </w:divBdr>
    </w:div>
    <w:div w:id="826089174">
      <w:bodyDiv w:val="1"/>
      <w:marLeft w:val="0"/>
      <w:marRight w:val="0"/>
      <w:marTop w:val="0"/>
      <w:marBottom w:val="0"/>
      <w:divBdr>
        <w:top w:val="none" w:sz="0" w:space="0" w:color="auto"/>
        <w:left w:val="none" w:sz="0" w:space="0" w:color="auto"/>
        <w:bottom w:val="none" w:sz="0" w:space="0" w:color="auto"/>
        <w:right w:val="none" w:sz="0" w:space="0" w:color="auto"/>
      </w:divBdr>
    </w:div>
    <w:div w:id="1070538671">
      <w:bodyDiv w:val="1"/>
      <w:marLeft w:val="0"/>
      <w:marRight w:val="0"/>
      <w:marTop w:val="0"/>
      <w:marBottom w:val="0"/>
      <w:divBdr>
        <w:top w:val="none" w:sz="0" w:space="0" w:color="auto"/>
        <w:left w:val="none" w:sz="0" w:space="0" w:color="auto"/>
        <w:bottom w:val="none" w:sz="0" w:space="0" w:color="auto"/>
        <w:right w:val="none" w:sz="0" w:space="0" w:color="auto"/>
      </w:divBdr>
    </w:div>
    <w:div w:id="1282764237">
      <w:bodyDiv w:val="1"/>
      <w:marLeft w:val="0"/>
      <w:marRight w:val="0"/>
      <w:marTop w:val="0"/>
      <w:marBottom w:val="0"/>
      <w:divBdr>
        <w:top w:val="none" w:sz="0" w:space="0" w:color="auto"/>
        <w:left w:val="none" w:sz="0" w:space="0" w:color="auto"/>
        <w:bottom w:val="none" w:sz="0" w:space="0" w:color="auto"/>
        <w:right w:val="none" w:sz="0" w:space="0" w:color="auto"/>
      </w:divBdr>
    </w:div>
    <w:div w:id="1391884855">
      <w:bodyDiv w:val="1"/>
      <w:marLeft w:val="0"/>
      <w:marRight w:val="0"/>
      <w:marTop w:val="0"/>
      <w:marBottom w:val="0"/>
      <w:divBdr>
        <w:top w:val="none" w:sz="0" w:space="0" w:color="auto"/>
        <w:left w:val="none" w:sz="0" w:space="0" w:color="auto"/>
        <w:bottom w:val="none" w:sz="0" w:space="0" w:color="auto"/>
        <w:right w:val="none" w:sz="0" w:space="0" w:color="auto"/>
      </w:divBdr>
    </w:div>
    <w:div w:id="1856652215">
      <w:bodyDiv w:val="1"/>
      <w:marLeft w:val="0"/>
      <w:marRight w:val="0"/>
      <w:marTop w:val="0"/>
      <w:marBottom w:val="0"/>
      <w:divBdr>
        <w:top w:val="none" w:sz="0" w:space="0" w:color="auto"/>
        <w:left w:val="none" w:sz="0" w:space="0" w:color="auto"/>
        <w:bottom w:val="none" w:sz="0" w:space="0" w:color="auto"/>
        <w:right w:val="none" w:sz="0" w:space="0" w:color="auto"/>
      </w:divBdr>
    </w:div>
    <w:div w:id="213374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oleObject1.bin"/><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enel.co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DA07A05F46024DBD6ACE9246AE17EB" ma:contentTypeVersion="8" ma:contentTypeDescription="Create a new document." ma:contentTypeScope="" ma:versionID="49020833622e7c41e7f9a6febe38b1b1">
  <xsd:schema xmlns:xsd="http://www.w3.org/2001/XMLSchema" xmlns:xs="http://www.w3.org/2001/XMLSchema" xmlns:p="http://schemas.microsoft.com/office/2006/metadata/properties" xmlns:ns3="a5a43ca3-cb99-40c2-b67f-57c005bf7e57" targetNamespace="http://schemas.microsoft.com/office/2006/metadata/properties" ma:root="true" ma:fieldsID="e071c1e70c1fe20c5a13adbea4cf35e7" ns3:_="">
    <xsd:import namespace="a5a43ca3-cb99-40c2-b67f-57c005bf7e5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a43ca3-cb99-40c2-b67f-57c005bf7e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1CDA3-4E16-4659-9CC9-6D104D6349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a43ca3-cb99-40c2-b67f-57c005bf7e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3E75EE-47D5-425A-AA45-2EFB721C7777}">
  <ds:schemaRefs>
    <ds:schemaRef ds:uri="http://schemas.microsoft.com/sharepoint/v3/contenttype/forms"/>
  </ds:schemaRefs>
</ds:datastoreItem>
</file>

<file path=customXml/itemProps3.xml><?xml version="1.0" encoding="utf-8"?>
<ds:datastoreItem xmlns:ds="http://schemas.openxmlformats.org/officeDocument/2006/customXml" ds:itemID="{BEE6683A-FD06-4443-B312-D90D3D487F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258133B-F460-490A-AEA0-F5445D284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9524</Words>
  <Characters>54022</Characters>
  <Application>Microsoft Office Word</Application>
  <DocSecurity>4</DocSecurity>
  <Lines>450</Lines>
  <Paragraphs>126</Paragraphs>
  <ScaleCrop>false</ScaleCrop>
  <HeadingPairs>
    <vt:vector size="2" baseType="variant">
      <vt:variant>
        <vt:lpstr>Título</vt:lpstr>
      </vt:variant>
      <vt:variant>
        <vt:i4>1</vt:i4>
      </vt:variant>
    </vt:vector>
  </HeadingPairs>
  <TitlesOfParts>
    <vt:vector size="1" baseType="lpstr">
      <vt:lpstr>INVITACIÓN A PRESENTAR OFERTA MERCANTIL PARA SUMINISTRO DE ENERGÍA Y POTENCIA</vt:lpstr>
    </vt:vector>
  </TitlesOfParts>
  <Company>CODENSA S.A. ESP</Company>
  <LinksUpToDate>false</LinksUpToDate>
  <CharactersWithSpaces>63420</CharactersWithSpaces>
  <SharedDoc>false</SharedDoc>
  <HLinks>
    <vt:vector size="246" baseType="variant">
      <vt:variant>
        <vt:i4>2031674</vt:i4>
      </vt:variant>
      <vt:variant>
        <vt:i4>248</vt:i4>
      </vt:variant>
      <vt:variant>
        <vt:i4>0</vt:i4>
      </vt:variant>
      <vt:variant>
        <vt:i4>5</vt:i4>
      </vt:variant>
      <vt:variant>
        <vt:lpwstr/>
      </vt:variant>
      <vt:variant>
        <vt:lpwstr>_Toc419120581</vt:lpwstr>
      </vt:variant>
      <vt:variant>
        <vt:i4>2031674</vt:i4>
      </vt:variant>
      <vt:variant>
        <vt:i4>242</vt:i4>
      </vt:variant>
      <vt:variant>
        <vt:i4>0</vt:i4>
      </vt:variant>
      <vt:variant>
        <vt:i4>5</vt:i4>
      </vt:variant>
      <vt:variant>
        <vt:lpwstr/>
      </vt:variant>
      <vt:variant>
        <vt:lpwstr>_Toc419120580</vt:lpwstr>
      </vt:variant>
      <vt:variant>
        <vt:i4>1048634</vt:i4>
      </vt:variant>
      <vt:variant>
        <vt:i4>236</vt:i4>
      </vt:variant>
      <vt:variant>
        <vt:i4>0</vt:i4>
      </vt:variant>
      <vt:variant>
        <vt:i4>5</vt:i4>
      </vt:variant>
      <vt:variant>
        <vt:lpwstr/>
      </vt:variant>
      <vt:variant>
        <vt:lpwstr>_Toc419120579</vt:lpwstr>
      </vt:variant>
      <vt:variant>
        <vt:i4>1048634</vt:i4>
      </vt:variant>
      <vt:variant>
        <vt:i4>230</vt:i4>
      </vt:variant>
      <vt:variant>
        <vt:i4>0</vt:i4>
      </vt:variant>
      <vt:variant>
        <vt:i4>5</vt:i4>
      </vt:variant>
      <vt:variant>
        <vt:lpwstr/>
      </vt:variant>
      <vt:variant>
        <vt:lpwstr>_Toc419120578</vt:lpwstr>
      </vt:variant>
      <vt:variant>
        <vt:i4>1048634</vt:i4>
      </vt:variant>
      <vt:variant>
        <vt:i4>224</vt:i4>
      </vt:variant>
      <vt:variant>
        <vt:i4>0</vt:i4>
      </vt:variant>
      <vt:variant>
        <vt:i4>5</vt:i4>
      </vt:variant>
      <vt:variant>
        <vt:lpwstr/>
      </vt:variant>
      <vt:variant>
        <vt:lpwstr>_Toc419120577</vt:lpwstr>
      </vt:variant>
      <vt:variant>
        <vt:i4>1048634</vt:i4>
      </vt:variant>
      <vt:variant>
        <vt:i4>218</vt:i4>
      </vt:variant>
      <vt:variant>
        <vt:i4>0</vt:i4>
      </vt:variant>
      <vt:variant>
        <vt:i4>5</vt:i4>
      </vt:variant>
      <vt:variant>
        <vt:lpwstr/>
      </vt:variant>
      <vt:variant>
        <vt:lpwstr>_Toc419120576</vt:lpwstr>
      </vt:variant>
      <vt:variant>
        <vt:i4>1048634</vt:i4>
      </vt:variant>
      <vt:variant>
        <vt:i4>212</vt:i4>
      </vt:variant>
      <vt:variant>
        <vt:i4>0</vt:i4>
      </vt:variant>
      <vt:variant>
        <vt:i4>5</vt:i4>
      </vt:variant>
      <vt:variant>
        <vt:lpwstr/>
      </vt:variant>
      <vt:variant>
        <vt:lpwstr>_Toc419120575</vt:lpwstr>
      </vt:variant>
      <vt:variant>
        <vt:i4>1048634</vt:i4>
      </vt:variant>
      <vt:variant>
        <vt:i4>206</vt:i4>
      </vt:variant>
      <vt:variant>
        <vt:i4>0</vt:i4>
      </vt:variant>
      <vt:variant>
        <vt:i4>5</vt:i4>
      </vt:variant>
      <vt:variant>
        <vt:lpwstr/>
      </vt:variant>
      <vt:variant>
        <vt:lpwstr>_Toc419120574</vt:lpwstr>
      </vt:variant>
      <vt:variant>
        <vt:i4>1048634</vt:i4>
      </vt:variant>
      <vt:variant>
        <vt:i4>200</vt:i4>
      </vt:variant>
      <vt:variant>
        <vt:i4>0</vt:i4>
      </vt:variant>
      <vt:variant>
        <vt:i4>5</vt:i4>
      </vt:variant>
      <vt:variant>
        <vt:lpwstr/>
      </vt:variant>
      <vt:variant>
        <vt:lpwstr>_Toc419120573</vt:lpwstr>
      </vt:variant>
      <vt:variant>
        <vt:i4>1048634</vt:i4>
      </vt:variant>
      <vt:variant>
        <vt:i4>194</vt:i4>
      </vt:variant>
      <vt:variant>
        <vt:i4>0</vt:i4>
      </vt:variant>
      <vt:variant>
        <vt:i4>5</vt:i4>
      </vt:variant>
      <vt:variant>
        <vt:lpwstr/>
      </vt:variant>
      <vt:variant>
        <vt:lpwstr>_Toc419120572</vt:lpwstr>
      </vt:variant>
      <vt:variant>
        <vt:i4>1048634</vt:i4>
      </vt:variant>
      <vt:variant>
        <vt:i4>188</vt:i4>
      </vt:variant>
      <vt:variant>
        <vt:i4>0</vt:i4>
      </vt:variant>
      <vt:variant>
        <vt:i4>5</vt:i4>
      </vt:variant>
      <vt:variant>
        <vt:lpwstr/>
      </vt:variant>
      <vt:variant>
        <vt:lpwstr>_Toc419120571</vt:lpwstr>
      </vt:variant>
      <vt:variant>
        <vt:i4>1048634</vt:i4>
      </vt:variant>
      <vt:variant>
        <vt:i4>182</vt:i4>
      </vt:variant>
      <vt:variant>
        <vt:i4>0</vt:i4>
      </vt:variant>
      <vt:variant>
        <vt:i4>5</vt:i4>
      </vt:variant>
      <vt:variant>
        <vt:lpwstr/>
      </vt:variant>
      <vt:variant>
        <vt:lpwstr>_Toc419120570</vt:lpwstr>
      </vt:variant>
      <vt:variant>
        <vt:i4>1114170</vt:i4>
      </vt:variant>
      <vt:variant>
        <vt:i4>176</vt:i4>
      </vt:variant>
      <vt:variant>
        <vt:i4>0</vt:i4>
      </vt:variant>
      <vt:variant>
        <vt:i4>5</vt:i4>
      </vt:variant>
      <vt:variant>
        <vt:lpwstr/>
      </vt:variant>
      <vt:variant>
        <vt:lpwstr>_Toc419120569</vt:lpwstr>
      </vt:variant>
      <vt:variant>
        <vt:i4>1114170</vt:i4>
      </vt:variant>
      <vt:variant>
        <vt:i4>170</vt:i4>
      </vt:variant>
      <vt:variant>
        <vt:i4>0</vt:i4>
      </vt:variant>
      <vt:variant>
        <vt:i4>5</vt:i4>
      </vt:variant>
      <vt:variant>
        <vt:lpwstr/>
      </vt:variant>
      <vt:variant>
        <vt:lpwstr>_Toc419120568</vt:lpwstr>
      </vt:variant>
      <vt:variant>
        <vt:i4>1114170</vt:i4>
      </vt:variant>
      <vt:variant>
        <vt:i4>164</vt:i4>
      </vt:variant>
      <vt:variant>
        <vt:i4>0</vt:i4>
      </vt:variant>
      <vt:variant>
        <vt:i4>5</vt:i4>
      </vt:variant>
      <vt:variant>
        <vt:lpwstr/>
      </vt:variant>
      <vt:variant>
        <vt:lpwstr>_Toc419120567</vt:lpwstr>
      </vt:variant>
      <vt:variant>
        <vt:i4>1114170</vt:i4>
      </vt:variant>
      <vt:variant>
        <vt:i4>158</vt:i4>
      </vt:variant>
      <vt:variant>
        <vt:i4>0</vt:i4>
      </vt:variant>
      <vt:variant>
        <vt:i4>5</vt:i4>
      </vt:variant>
      <vt:variant>
        <vt:lpwstr/>
      </vt:variant>
      <vt:variant>
        <vt:lpwstr>_Toc419120566</vt:lpwstr>
      </vt:variant>
      <vt:variant>
        <vt:i4>1114170</vt:i4>
      </vt:variant>
      <vt:variant>
        <vt:i4>152</vt:i4>
      </vt:variant>
      <vt:variant>
        <vt:i4>0</vt:i4>
      </vt:variant>
      <vt:variant>
        <vt:i4>5</vt:i4>
      </vt:variant>
      <vt:variant>
        <vt:lpwstr/>
      </vt:variant>
      <vt:variant>
        <vt:lpwstr>_Toc419120565</vt:lpwstr>
      </vt:variant>
      <vt:variant>
        <vt:i4>1114170</vt:i4>
      </vt:variant>
      <vt:variant>
        <vt:i4>146</vt:i4>
      </vt:variant>
      <vt:variant>
        <vt:i4>0</vt:i4>
      </vt:variant>
      <vt:variant>
        <vt:i4>5</vt:i4>
      </vt:variant>
      <vt:variant>
        <vt:lpwstr/>
      </vt:variant>
      <vt:variant>
        <vt:lpwstr>_Toc419120564</vt:lpwstr>
      </vt:variant>
      <vt:variant>
        <vt:i4>1114170</vt:i4>
      </vt:variant>
      <vt:variant>
        <vt:i4>140</vt:i4>
      </vt:variant>
      <vt:variant>
        <vt:i4>0</vt:i4>
      </vt:variant>
      <vt:variant>
        <vt:i4>5</vt:i4>
      </vt:variant>
      <vt:variant>
        <vt:lpwstr/>
      </vt:variant>
      <vt:variant>
        <vt:lpwstr>_Toc419120563</vt:lpwstr>
      </vt:variant>
      <vt:variant>
        <vt:i4>1114170</vt:i4>
      </vt:variant>
      <vt:variant>
        <vt:i4>134</vt:i4>
      </vt:variant>
      <vt:variant>
        <vt:i4>0</vt:i4>
      </vt:variant>
      <vt:variant>
        <vt:i4>5</vt:i4>
      </vt:variant>
      <vt:variant>
        <vt:lpwstr/>
      </vt:variant>
      <vt:variant>
        <vt:lpwstr>_Toc419120562</vt:lpwstr>
      </vt:variant>
      <vt:variant>
        <vt:i4>1114170</vt:i4>
      </vt:variant>
      <vt:variant>
        <vt:i4>128</vt:i4>
      </vt:variant>
      <vt:variant>
        <vt:i4>0</vt:i4>
      </vt:variant>
      <vt:variant>
        <vt:i4>5</vt:i4>
      </vt:variant>
      <vt:variant>
        <vt:lpwstr/>
      </vt:variant>
      <vt:variant>
        <vt:lpwstr>_Toc419120561</vt:lpwstr>
      </vt:variant>
      <vt:variant>
        <vt:i4>1114170</vt:i4>
      </vt:variant>
      <vt:variant>
        <vt:i4>122</vt:i4>
      </vt:variant>
      <vt:variant>
        <vt:i4>0</vt:i4>
      </vt:variant>
      <vt:variant>
        <vt:i4>5</vt:i4>
      </vt:variant>
      <vt:variant>
        <vt:lpwstr/>
      </vt:variant>
      <vt:variant>
        <vt:lpwstr>_Toc419120560</vt:lpwstr>
      </vt:variant>
      <vt:variant>
        <vt:i4>1179706</vt:i4>
      </vt:variant>
      <vt:variant>
        <vt:i4>116</vt:i4>
      </vt:variant>
      <vt:variant>
        <vt:i4>0</vt:i4>
      </vt:variant>
      <vt:variant>
        <vt:i4>5</vt:i4>
      </vt:variant>
      <vt:variant>
        <vt:lpwstr/>
      </vt:variant>
      <vt:variant>
        <vt:lpwstr>_Toc419120559</vt:lpwstr>
      </vt:variant>
      <vt:variant>
        <vt:i4>1179706</vt:i4>
      </vt:variant>
      <vt:variant>
        <vt:i4>110</vt:i4>
      </vt:variant>
      <vt:variant>
        <vt:i4>0</vt:i4>
      </vt:variant>
      <vt:variant>
        <vt:i4>5</vt:i4>
      </vt:variant>
      <vt:variant>
        <vt:lpwstr/>
      </vt:variant>
      <vt:variant>
        <vt:lpwstr>_Toc419120558</vt:lpwstr>
      </vt:variant>
      <vt:variant>
        <vt:i4>1179706</vt:i4>
      </vt:variant>
      <vt:variant>
        <vt:i4>104</vt:i4>
      </vt:variant>
      <vt:variant>
        <vt:i4>0</vt:i4>
      </vt:variant>
      <vt:variant>
        <vt:i4>5</vt:i4>
      </vt:variant>
      <vt:variant>
        <vt:lpwstr/>
      </vt:variant>
      <vt:variant>
        <vt:lpwstr>_Toc419120557</vt:lpwstr>
      </vt:variant>
      <vt:variant>
        <vt:i4>1179706</vt:i4>
      </vt:variant>
      <vt:variant>
        <vt:i4>98</vt:i4>
      </vt:variant>
      <vt:variant>
        <vt:i4>0</vt:i4>
      </vt:variant>
      <vt:variant>
        <vt:i4>5</vt:i4>
      </vt:variant>
      <vt:variant>
        <vt:lpwstr/>
      </vt:variant>
      <vt:variant>
        <vt:lpwstr>_Toc419120556</vt:lpwstr>
      </vt:variant>
      <vt:variant>
        <vt:i4>1179706</vt:i4>
      </vt:variant>
      <vt:variant>
        <vt:i4>92</vt:i4>
      </vt:variant>
      <vt:variant>
        <vt:i4>0</vt:i4>
      </vt:variant>
      <vt:variant>
        <vt:i4>5</vt:i4>
      </vt:variant>
      <vt:variant>
        <vt:lpwstr/>
      </vt:variant>
      <vt:variant>
        <vt:lpwstr>_Toc419120555</vt:lpwstr>
      </vt:variant>
      <vt:variant>
        <vt:i4>1179706</vt:i4>
      </vt:variant>
      <vt:variant>
        <vt:i4>86</vt:i4>
      </vt:variant>
      <vt:variant>
        <vt:i4>0</vt:i4>
      </vt:variant>
      <vt:variant>
        <vt:i4>5</vt:i4>
      </vt:variant>
      <vt:variant>
        <vt:lpwstr/>
      </vt:variant>
      <vt:variant>
        <vt:lpwstr>_Toc419120554</vt:lpwstr>
      </vt:variant>
      <vt:variant>
        <vt:i4>1179706</vt:i4>
      </vt:variant>
      <vt:variant>
        <vt:i4>80</vt:i4>
      </vt:variant>
      <vt:variant>
        <vt:i4>0</vt:i4>
      </vt:variant>
      <vt:variant>
        <vt:i4>5</vt:i4>
      </vt:variant>
      <vt:variant>
        <vt:lpwstr/>
      </vt:variant>
      <vt:variant>
        <vt:lpwstr>_Toc419120553</vt:lpwstr>
      </vt:variant>
      <vt:variant>
        <vt:i4>1179706</vt:i4>
      </vt:variant>
      <vt:variant>
        <vt:i4>74</vt:i4>
      </vt:variant>
      <vt:variant>
        <vt:i4>0</vt:i4>
      </vt:variant>
      <vt:variant>
        <vt:i4>5</vt:i4>
      </vt:variant>
      <vt:variant>
        <vt:lpwstr/>
      </vt:variant>
      <vt:variant>
        <vt:lpwstr>_Toc419120552</vt:lpwstr>
      </vt:variant>
      <vt:variant>
        <vt:i4>1179706</vt:i4>
      </vt:variant>
      <vt:variant>
        <vt:i4>68</vt:i4>
      </vt:variant>
      <vt:variant>
        <vt:i4>0</vt:i4>
      </vt:variant>
      <vt:variant>
        <vt:i4>5</vt:i4>
      </vt:variant>
      <vt:variant>
        <vt:lpwstr/>
      </vt:variant>
      <vt:variant>
        <vt:lpwstr>_Toc419120551</vt:lpwstr>
      </vt:variant>
      <vt:variant>
        <vt:i4>1179706</vt:i4>
      </vt:variant>
      <vt:variant>
        <vt:i4>62</vt:i4>
      </vt:variant>
      <vt:variant>
        <vt:i4>0</vt:i4>
      </vt:variant>
      <vt:variant>
        <vt:i4>5</vt:i4>
      </vt:variant>
      <vt:variant>
        <vt:lpwstr/>
      </vt:variant>
      <vt:variant>
        <vt:lpwstr>_Toc419120550</vt:lpwstr>
      </vt:variant>
      <vt:variant>
        <vt:i4>1245242</vt:i4>
      </vt:variant>
      <vt:variant>
        <vt:i4>56</vt:i4>
      </vt:variant>
      <vt:variant>
        <vt:i4>0</vt:i4>
      </vt:variant>
      <vt:variant>
        <vt:i4>5</vt:i4>
      </vt:variant>
      <vt:variant>
        <vt:lpwstr/>
      </vt:variant>
      <vt:variant>
        <vt:lpwstr>_Toc419120549</vt:lpwstr>
      </vt:variant>
      <vt:variant>
        <vt:i4>1245242</vt:i4>
      </vt:variant>
      <vt:variant>
        <vt:i4>50</vt:i4>
      </vt:variant>
      <vt:variant>
        <vt:i4>0</vt:i4>
      </vt:variant>
      <vt:variant>
        <vt:i4>5</vt:i4>
      </vt:variant>
      <vt:variant>
        <vt:lpwstr/>
      </vt:variant>
      <vt:variant>
        <vt:lpwstr>_Toc419120548</vt:lpwstr>
      </vt:variant>
      <vt:variant>
        <vt:i4>1245242</vt:i4>
      </vt:variant>
      <vt:variant>
        <vt:i4>44</vt:i4>
      </vt:variant>
      <vt:variant>
        <vt:i4>0</vt:i4>
      </vt:variant>
      <vt:variant>
        <vt:i4>5</vt:i4>
      </vt:variant>
      <vt:variant>
        <vt:lpwstr/>
      </vt:variant>
      <vt:variant>
        <vt:lpwstr>_Toc419120547</vt:lpwstr>
      </vt:variant>
      <vt:variant>
        <vt:i4>1245242</vt:i4>
      </vt:variant>
      <vt:variant>
        <vt:i4>38</vt:i4>
      </vt:variant>
      <vt:variant>
        <vt:i4>0</vt:i4>
      </vt:variant>
      <vt:variant>
        <vt:i4>5</vt:i4>
      </vt:variant>
      <vt:variant>
        <vt:lpwstr/>
      </vt:variant>
      <vt:variant>
        <vt:lpwstr>_Toc419120546</vt:lpwstr>
      </vt:variant>
      <vt:variant>
        <vt:i4>1245242</vt:i4>
      </vt:variant>
      <vt:variant>
        <vt:i4>32</vt:i4>
      </vt:variant>
      <vt:variant>
        <vt:i4>0</vt:i4>
      </vt:variant>
      <vt:variant>
        <vt:i4>5</vt:i4>
      </vt:variant>
      <vt:variant>
        <vt:lpwstr/>
      </vt:variant>
      <vt:variant>
        <vt:lpwstr>_Toc419120545</vt:lpwstr>
      </vt:variant>
      <vt:variant>
        <vt:i4>1245242</vt:i4>
      </vt:variant>
      <vt:variant>
        <vt:i4>26</vt:i4>
      </vt:variant>
      <vt:variant>
        <vt:i4>0</vt:i4>
      </vt:variant>
      <vt:variant>
        <vt:i4>5</vt:i4>
      </vt:variant>
      <vt:variant>
        <vt:lpwstr/>
      </vt:variant>
      <vt:variant>
        <vt:lpwstr>_Toc419120544</vt:lpwstr>
      </vt:variant>
      <vt:variant>
        <vt:i4>1245242</vt:i4>
      </vt:variant>
      <vt:variant>
        <vt:i4>20</vt:i4>
      </vt:variant>
      <vt:variant>
        <vt:i4>0</vt:i4>
      </vt:variant>
      <vt:variant>
        <vt:i4>5</vt:i4>
      </vt:variant>
      <vt:variant>
        <vt:lpwstr/>
      </vt:variant>
      <vt:variant>
        <vt:lpwstr>_Toc419120543</vt:lpwstr>
      </vt:variant>
      <vt:variant>
        <vt:i4>1245242</vt:i4>
      </vt:variant>
      <vt:variant>
        <vt:i4>14</vt:i4>
      </vt:variant>
      <vt:variant>
        <vt:i4>0</vt:i4>
      </vt:variant>
      <vt:variant>
        <vt:i4>5</vt:i4>
      </vt:variant>
      <vt:variant>
        <vt:lpwstr/>
      </vt:variant>
      <vt:variant>
        <vt:lpwstr>_Toc419120542</vt:lpwstr>
      </vt:variant>
      <vt:variant>
        <vt:i4>1245242</vt:i4>
      </vt:variant>
      <vt:variant>
        <vt:i4>8</vt:i4>
      </vt:variant>
      <vt:variant>
        <vt:i4>0</vt:i4>
      </vt:variant>
      <vt:variant>
        <vt:i4>5</vt:i4>
      </vt:variant>
      <vt:variant>
        <vt:lpwstr/>
      </vt:variant>
      <vt:variant>
        <vt:lpwstr>_Toc419120541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INVITACIÓN A PRESENTAR OFERTA MERCANTIL PARA SUMINISTRO DE ENERGÍA Y POTENCIA</dc:title>
  <dc:creator>co52171287</dc:creator>
  <cp:lastModifiedBy>Restrepo Jimenez, Cristian Dario, Enel Colombia</cp:lastModifiedBy>
  <cp:revision>2</cp:revision>
  <cp:lastPrinted>2019-02-26T20:46:00Z</cp:lastPrinted>
  <dcterms:created xsi:type="dcterms:W3CDTF">2020-01-02T22:18:00Z</dcterms:created>
  <dcterms:modified xsi:type="dcterms:W3CDTF">2020-01-02T22:18:00Z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0x01010099DA07A05F46024DBD6ACE9246AE17EB</vt:lpwstr>
  </property>
</Properties>
</file>