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A699D" w14:textId="43F303E0" w:rsidR="00EA6A37" w:rsidRPr="004F4119" w:rsidRDefault="00EA6A37" w:rsidP="00EA6A37">
      <w:pPr>
        <w:jc w:val="both"/>
        <w:rPr>
          <w:rFonts w:ascii="Arial" w:hAnsi="Arial" w:cs="Arial"/>
          <w:bCs/>
          <w:sz w:val="22"/>
          <w:szCs w:val="22"/>
          <w:lang w:val="es-CO"/>
        </w:rPr>
      </w:pPr>
      <w:r w:rsidRPr="004F4119">
        <w:rPr>
          <w:rFonts w:ascii="Arial" w:hAnsi="Arial" w:cs="Arial"/>
          <w:bCs/>
          <w:sz w:val="22"/>
          <w:szCs w:val="22"/>
          <w:lang w:val="es-CO"/>
        </w:rPr>
        <w:t xml:space="preserve">Bogotá, </w:t>
      </w:r>
    </w:p>
    <w:p w14:paraId="25E98544" w14:textId="77777777" w:rsidR="00EA6A37" w:rsidRPr="004F4119" w:rsidRDefault="00EA6A37" w:rsidP="00EA6A37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0AAA466A" w14:textId="231EFB34" w:rsidR="00EA6A37" w:rsidRDefault="00EA6A37" w:rsidP="00EA6A37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7697CE8E" w14:textId="77777777" w:rsidR="00F0770A" w:rsidRPr="004F4119" w:rsidRDefault="00F0770A" w:rsidP="00EA6A37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415C19A3" w14:textId="77777777" w:rsidR="00EA6A37" w:rsidRPr="00AA713F" w:rsidRDefault="00EA6A37" w:rsidP="00EA6A37">
      <w:pPr>
        <w:jc w:val="both"/>
        <w:rPr>
          <w:rFonts w:ascii="Arial" w:hAnsi="Arial" w:cs="Arial"/>
          <w:sz w:val="22"/>
          <w:szCs w:val="22"/>
          <w:lang w:val="es-CO"/>
        </w:rPr>
      </w:pPr>
      <w:r w:rsidRPr="00AA713F">
        <w:rPr>
          <w:rFonts w:ascii="Arial" w:hAnsi="Arial" w:cs="Arial"/>
          <w:sz w:val="22"/>
          <w:szCs w:val="22"/>
          <w:lang w:val="es-CO"/>
        </w:rPr>
        <w:t>Doctora</w:t>
      </w:r>
    </w:p>
    <w:p w14:paraId="055066D9" w14:textId="77777777" w:rsidR="00EA6A37" w:rsidRPr="00AA713F" w:rsidRDefault="00EA6A37" w:rsidP="00EA6A37">
      <w:pPr>
        <w:jc w:val="both"/>
        <w:rPr>
          <w:rFonts w:ascii="Arial" w:eastAsia="Times New Roman" w:hAnsi="Arial" w:cs="Arial"/>
          <w:b/>
          <w:bCs/>
          <w:caps/>
          <w:color w:val="333333"/>
          <w:kern w:val="32"/>
          <w:sz w:val="22"/>
          <w:szCs w:val="22"/>
          <w:lang w:val="es-CO" w:eastAsia="es-ES"/>
        </w:rPr>
      </w:pPr>
      <w:r w:rsidRPr="0046762E">
        <w:rPr>
          <w:rFonts w:ascii="Arial" w:eastAsia="Times New Roman" w:hAnsi="Arial" w:cs="Arial"/>
          <w:b/>
          <w:bCs/>
          <w:caps/>
          <w:color w:val="333333"/>
          <w:kern w:val="32"/>
          <w:sz w:val="22"/>
          <w:szCs w:val="22"/>
          <w:lang w:val="es-CO" w:eastAsia="es-ES"/>
        </w:rPr>
        <w:t>NATASHA AVENDAÑO GARCÍA</w:t>
      </w:r>
    </w:p>
    <w:p w14:paraId="78864422" w14:textId="77777777" w:rsidR="00EA6A37" w:rsidRPr="00AA713F" w:rsidRDefault="00EA6A37" w:rsidP="00EA6A37">
      <w:pPr>
        <w:jc w:val="both"/>
        <w:rPr>
          <w:rFonts w:ascii="Arial" w:hAnsi="Arial" w:cs="Arial"/>
          <w:sz w:val="22"/>
          <w:szCs w:val="22"/>
          <w:lang w:val="es-CO"/>
        </w:rPr>
      </w:pPr>
      <w:r>
        <w:rPr>
          <w:rFonts w:ascii="Arial" w:hAnsi="Arial" w:cs="Arial"/>
          <w:sz w:val="22"/>
          <w:szCs w:val="22"/>
          <w:lang w:val="es-CO"/>
        </w:rPr>
        <w:t>Superintendente</w:t>
      </w:r>
    </w:p>
    <w:p w14:paraId="51F0BA1F" w14:textId="77777777" w:rsidR="00EA6A37" w:rsidRPr="00AA713F" w:rsidRDefault="00EA6A37" w:rsidP="00EA6A37">
      <w:pPr>
        <w:pStyle w:val="Ttulo1"/>
        <w:spacing w:before="0" w:after="0"/>
        <w:rPr>
          <w:b w:val="0"/>
          <w:bCs w:val="0"/>
          <w:sz w:val="22"/>
          <w:szCs w:val="22"/>
          <w:lang w:val="es-CO"/>
        </w:rPr>
      </w:pPr>
      <w:r w:rsidRPr="00AA713F">
        <w:rPr>
          <w:b w:val="0"/>
          <w:bCs w:val="0"/>
          <w:sz w:val="22"/>
          <w:szCs w:val="22"/>
          <w:lang w:val="es-CO"/>
        </w:rPr>
        <w:t>Superintendencia de Servicios Públicos Domiciliarios – SSPD</w:t>
      </w:r>
    </w:p>
    <w:p w14:paraId="1B211526" w14:textId="77777777" w:rsidR="00EA6A37" w:rsidRPr="00AA713F" w:rsidRDefault="00EA6A37" w:rsidP="00EA6A37">
      <w:pPr>
        <w:jc w:val="both"/>
        <w:rPr>
          <w:rFonts w:ascii="Arial" w:hAnsi="Arial" w:cs="Arial"/>
          <w:sz w:val="22"/>
          <w:szCs w:val="22"/>
          <w:lang w:val="es-CO"/>
        </w:rPr>
      </w:pPr>
      <w:r w:rsidRPr="00AA713F">
        <w:rPr>
          <w:rFonts w:ascii="Arial" w:hAnsi="Arial" w:cs="Arial"/>
          <w:sz w:val="22"/>
          <w:szCs w:val="22"/>
          <w:lang w:val="es-CO"/>
        </w:rPr>
        <w:t xml:space="preserve">Carrera </w:t>
      </w:r>
      <w:proofErr w:type="gramStart"/>
      <w:r w:rsidRPr="00AA713F">
        <w:rPr>
          <w:rFonts w:ascii="Arial" w:hAnsi="Arial" w:cs="Arial"/>
          <w:sz w:val="22"/>
          <w:szCs w:val="22"/>
          <w:lang w:val="es-CO"/>
        </w:rPr>
        <w:t>18  84</w:t>
      </w:r>
      <w:proofErr w:type="gramEnd"/>
      <w:r w:rsidRPr="00AA713F">
        <w:rPr>
          <w:rFonts w:ascii="Arial" w:hAnsi="Arial" w:cs="Arial"/>
          <w:sz w:val="22"/>
          <w:szCs w:val="22"/>
          <w:lang w:val="es-CO"/>
        </w:rPr>
        <w:t xml:space="preserve"> - 35</w:t>
      </w:r>
    </w:p>
    <w:p w14:paraId="5F351D22" w14:textId="77777777" w:rsidR="00EA6A37" w:rsidRPr="00AA713F" w:rsidRDefault="00EA6A37" w:rsidP="00EA6A37">
      <w:pPr>
        <w:jc w:val="both"/>
        <w:rPr>
          <w:rFonts w:ascii="Arial" w:hAnsi="Arial" w:cs="Arial"/>
          <w:sz w:val="22"/>
          <w:szCs w:val="22"/>
          <w:lang w:val="es-CO"/>
        </w:rPr>
      </w:pPr>
      <w:r w:rsidRPr="00AA713F">
        <w:rPr>
          <w:rFonts w:ascii="Arial" w:hAnsi="Arial" w:cs="Arial"/>
          <w:sz w:val="22"/>
          <w:szCs w:val="22"/>
          <w:lang w:val="es-CO"/>
        </w:rPr>
        <w:t>Bogotá, D.C.</w:t>
      </w:r>
    </w:p>
    <w:p w14:paraId="13AB8263" w14:textId="38DC2788" w:rsidR="00EA6A37" w:rsidRDefault="00EA6A37" w:rsidP="00EA6A37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70E54F51" w14:textId="77777777" w:rsidR="00F0770A" w:rsidRPr="00AA713F" w:rsidRDefault="00F0770A" w:rsidP="00EA6A37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1A6228DA" w14:textId="74B18B1A" w:rsidR="00EA6A37" w:rsidRPr="00690C28" w:rsidRDefault="00EA6A37" w:rsidP="00EA6A37">
      <w:pPr>
        <w:jc w:val="both"/>
        <w:rPr>
          <w:rFonts w:ascii="Arial" w:hAnsi="Arial" w:cs="Arial"/>
          <w:sz w:val="22"/>
          <w:szCs w:val="22"/>
          <w:lang w:val="es-CO"/>
        </w:rPr>
      </w:pPr>
      <w:r w:rsidRPr="00690C28">
        <w:rPr>
          <w:rFonts w:ascii="Arial" w:hAnsi="Arial" w:cs="Arial"/>
          <w:sz w:val="22"/>
          <w:szCs w:val="22"/>
          <w:lang w:val="es-CO"/>
        </w:rPr>
        <w:t xml:space="preserve">Asunto:    Costo de Garantías Financieras </w:t>
      </w:r>
      <w:proofErr w:type="gramStart"/>
      <w:r w:rsidR="00756935">
        <w:rPr>
          <w:rFonts w:ascii="Arial" w:hAnsi="Arial" w:cs="Arial"/>
          <w:sz w:val="22"/>
          <w:szCs w:val="22"/>
          <w:lang w:val="es-CO"/>
        </w:rPr>
        <w:t>Agosto</w:t>
      </w:r>
      <w:proofErr w:type="gramEnd"/>
      <w:r w:rsidR="00C84853">
        <w:rPr>
          <w:rFonts w:ascii="Arial" w:hAnsi="Arial" w:cs="Arial"/>
          <w:sz w:val="22"/>
          <w:szCs w:val="22"/>
          <w:lang w:val="es-CO"/>
        </w:rPr>
        <w:t xml:space="preserve"> </w:t>
      </w:r>
      <w:r>
        <w:rPr>
          <w:rFonts w:ascii="Arial" w:hAnsi="Arial" w:cs="Arial"/>
          <w:sz w:val="22"/>
          <w:szCs w:val="22"/>
          <w:lang w:val="es-CO"/>
        </w:rPr>
        <w:t>de 2019</w:t>
      </w:r>
    </w:p>
    <w:p w14:paraId="42C5FF06" w14:textId="3AD29F68" w:rsidR="00EA6A37" w:rsidRPr="00690C28" w:rsidRDefault="00EA6A37" w:rsidP="00EA6A37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40D55C20" w14:textId="77777777" w:rsidR="00EA6A37" w:rsidRPr="00690C28" w:rsidRDefault="00EA6A37" w:rsidP="00EA6A37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543C1463" w14:textId="77777777" w:rsidR="00EA6A37" w:rsidRPr="0075755D" w:rsidRDefault="00EA6A37" w:rsidP="00EA6A37">
      <w:pPr>
        <w:jc w:val="both"/>
        <w:rPr>
          <w:rFonts w:ascii="Arial" w:hAnsi="Arial" w:cs="Arial"/>
          <w:sz w:val="22"/>
          <w:szCs w:val="22"/>
          <w:lang w:val="es-CO"/>
        </w:rPr>
      </w:pPr>
      <w:r w:rsidRPr="0075755D">
        <w:rPr>
          <w:rFonts w:ascii="Arial" w:hAnsi="Arial" w:cs="Arial"/>
          <w:sz w:val="22"/>
          <w:szCs w:val="22"/>
          <w:lang w:val="es-CO"/>
        </w:rPr>
        <w:t>Apreciad</w:t>
      </w:r>
      <w:r>
        <w:rPr>
          <w:rFonts w:ascii="Arial" w:hAnsi="Arial" w:cs="Arial"/>
          <w:sz w:val="22"/>
          <w:szCs w:val="22"/>
          <w:lang w:val="es-CO"/>
        </w:rPr>
        <w:t>a</w:t>
      </w:r>
      <w:r w:rsidRPr="0075755D">
        <w:rPr>
          <w:rFonts w:ascii="Arial" w:hAnsi="Arial" w:cs="Arial"/>
          <w:sz w:val="22"/>
          <w:szCs w:val="22"/>
          <w:lang w:val="es-CO"/>
        </w:rPr>
        <w:t xml:space="preserve"> doctor</w:t>
      </w:r>
      <w:r>
        <w:rPr>
          <w:rFonts w:ascii="Arial" w:hAnsi="Arial" w:cs="Arial"/>
          <w:sz w:val="22"/>
          <w:szCs w:val="22"/>
          <w:lang w:val="es-CO"/>
        </w:rPr>
        <w:t>a</w:t>
      </w:r>
      <w:r w:rsidRPr="0075755D">
        <w:rPr>
          <w:rFonts w:ascii="Arial" w:hAnsi="Arial" w:cs="Arial"/>
          <w:sz w:val="22"/>
          <w:szCs w:val="22"/>
          <w:lang w:val="es-CO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s-CO"/>
        </w:rPr>
        <w:t>Natasha</w:t>
      </w:r>
      <w:proofErr w:type="spellEnd"/>
      <w:r w:rsidRPr="0075755D">
        <w:rPr>
          <w:rFonts w:ascii="Arial" w:hAnsi="Arial" w:cs="Arial"/>
          <w:sz w:val="22"/>
          <w:szCs w:val="22"/>
          <w:lang w:val="es-CO"/>
        </w:rPr>
        <w:t>:</w:t>
      </w:r>
    </w:p>
    <w:p w14:paraId="1FE6EEDC" w14:textId="77777777" w:rsidR="00EA6A37" w:rsidRPr="0075755D" w:rsidRDefault="00EA6A37" w:rsidP="00EA6A37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7966400A" w14:textId="3B3068C9" w:rsidR="00EA6A37" w:rsidRDefault="00EA6A37" w:rsidP="00EA6A37">
      <w:pPr>
        <w:pStyle w:val="Textoindependiente"/>
        <w:rPr>
          <w:rFonts w:eastAsiaTheme="minorEastAsia" w:cs="Arial"/>
          <w:sz w:val="22"/>
          <w:szCs w:val="22"/>
          <w:lang w:val="es-CO" w:eastAsia="en-US"/>
        </w:rPr>
      </w:pPr>
      <w:r w:rsidRPr="008E3710">
        <w:rPr>
          <w:rFonts w:eastAsiaTheme="minorEastAsia" w:cs="Arial"/>
          <w:sz w:val="22"/>
          <w:szCs w:val="22"/>
          <w:lang w:val="es-CO" w:eastAsia="en-US"/>
        </w:rPr>
        <w:t>Con el fin de dar cumplimiento a lo estable</w:t>
      </w:r>
      <w:r>
        <w:rPr>
          <w:rFonts w:eastAsiaTheme="minorEastAsia" w:cs="Arial"/>
          <w:sz w:val="22"/>
          <w:szCs w:val="22"/>
          <w:lang w:val="es-CO" w:eastAsia="en-US"/>
        </w:rPr>
        <w:t xml:space="preserve">cido en los artículos 19 y 20 </w:t>
      </w:r>
      <w:r w:rsidRPr="008E3710">
        <w:rPr>
          <w:rFonts w:eastAsiaTheme="minorEastAsia" w:cs="Arial"/>
          <w:sz w:val="22"/>
          <w:szCs w:val="22"/>
          <w:lang w:val="es-CO" w:eastAsia="en-US"/>
        </w:rPr>
        <w:t xml:space="preserve">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 </w:t>
      </w:r>
      <w:r w:rsidR="00756935">
        <w:rPr>
          <w:rFonts w:eastAsiaTheme="minorEastAsia" w:cs="Arial"/>
          <w:sz w:val="22"/>
          <w:szCs w:val="22"/>
          <w:lang w:val="es-CO" w:eastAsia="en-US"/>
        </w:rPr>
        <w:t>agosto</w:t>
      </w:r>
      <w:r w:rsidR="00363277">
        <w:rPr>
          <w:rFonts w:eastAsiaTheme="minorEastAsia" w:cs="Arial"/>
          <w:sz w:val="22"/>
          <w:szCs w:val="22"/>
          <w:lang w:val="es-CO" w:eastAsia="en-US"/>
        </w:rPr>
        <w:t xml:space="preserve"> </w:t>
      </w:r>
      <w:r>
        <w:rPr>
          <w:rFonts w:eastAsiaTheme="minorEastAsia" w:cs="Arial"/>
          <w:sz w:val="22"/>
          <w:szCs w:val="22"/>
          <w:lang w:val="es-CO" w:eastAsia="en-US"/>
        </w:rPr>
        <w:t>de 201</w:t>
      </w:r>
      <w:r w:rsidR="0069082C">
        <w:rPr>
          <w:rFonts w:eastAsiaTheme="minorEastAsia" w:cs="Arial"/>
          <w:sz w:val="22"/>
          <w:szCs w:val="22"/>
          <w:lang w:val="es-CO" w:eastAsia="en-US"/>
        </w:rPr>
        <w:t>9</w:t>
      </w:r>
      <w:r w:rsidRPr="008E3710">
        <w:rPr>
          <w:rFonts w:eastAsiaTheme="minorEastAsia" w:cs="Arial"/>
          <w:sz w:val="22"/>
          <w:szCs w:val="22"/>
          <w:lang w:val="es-CO" w:eastAsia="en-US"/>
        </w:rPr>
        <w:t xml:space="preserve"> y su respectivo costo de comisión</w:t>
      </w:r>
      <w:r>
        <w:rPr>
          <w:rFonts w:eastAsiaTheme="minorEastAsia" w:cs="Arial"/>
          <w:sz w:val="22"/>
          <w:szCs w:val="22"/>
          <w:lang w:val="es-CO" w:eastAsia="en-US"/>
        </w:rPr>
        <w:t>.</w:t>
      </w:r>
    </w:p>
    <w:p w14:paraId="62B3C2D5" w14:textId="77777777" w:rsidR="00EA6A37" w:rsidRDefault="00EA6A37" w:rsidP="00EA6A37">
      <w:pPr>
        <w:pStyle w:val="Textoindependiente"/>
        <w:rPr>
          <w:rFonts w:eastAsiaTheme="minorEastAsia" w:cs="Arial"/>
          <w:sz w:val="22"/>
          <w:szCs w:val="22"/>
          <w:lang w:val="es-CO" w:eastAsia="en-US"/>
        </w:rPr>
      </w:pPr>
    </w:p>
    <w:p w14:paraId="25464151" w14:textId="77ECDB79" w:rsidR="00EA6A37" w:rsidRPr="00A046E7" w:rsidRDefault="00756935" w:rsidP="00EA6A37">
      <w:pPr>
        <w:pStyle w:val="Textoindependiente"/>
        <w:rPr>
          <w:rFonts w:cs="Arial"/>
          <w:sz w:val="22"/>
          <w:szCs w:val="22"/>
          <w:lang w:val="es-CO"/>
        </w:rPr>
      </w:pPr>
      <w:r w:rsidRPr="00756935">
        <w:drawing>
          <wp:inline distT="0" distB="0" distL="0" distR="0" wp14:anchorId="310772DF" wp14:editId="0CED5A2F">
            <wp:extent cx="5943600" cy="939406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39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49566" w14:textId="77777777" w:rsidR="00EA6A37" w:rsidRDefault="00EA6A37" w:rsidP="00EA6A37">
      <w:pPr>
        <w:pStyle w:val="Textoindependiente"/>
        <w:rPr>
          <w:rFonts w:cs="Arial"/>
          <w:sz w:val="22"/>
          <w:szCs w:val="22"/>
        </w:rPr>
      </w:pPr>
    </w:p>
    <w:p w14:paraId="49241CC8" w14:textId="77777777" w:rsidR="00EA6A37" w:rsidRPr="0075755D" w:rsidRDefault="00EA6A37" w:rsidP="00EA6A37">
      <w:pPr>
        <w:pStyle w:val="Textoindependiente"/>
        <w:rPr>
          <w:rFonts w:cs="Arial"/>
          <w:sz w:val="22"/>
          <w:szCs w:val="22"/>
        </w:rPr>
      </w:pPr>
      <w:r w:rsidRPr="0075755D">
        <w:rPr>
          <w:rFonts w:cs="Arial"/>
          <w:sz w:val="22"/>
          <w:szCs w:val="22"/>
        </w:rPr>
        <w:t>Adjuntamos copia de las garantías emitidas por el banco</w:t>
      </w:r>
      <w:r>
        <w:rPr>
          <w:rFonts w:cs="Arial"/>
          <w:sz w:val="22"/>
          <w:szCs w:val="22"/>
        </w:rPr>
        <w:t xml:space="preserve"> y sus respectivas comisiones.</w:t>
      </w:r>
    </w:p>
    <w:p w14:paraId="0970FD60" w14:textId="3A35710A" w:rsidR="00EA6A37" w:rsidRDefault="00EA6A37" w:rsidP="00EA6A37">
      <w:pPr>
        <w:pStyle w:val="Textoindependiente"/>
        <w:rPr>
          <w:rFonts w:cs="Arial"/>
          <w:sz w:val="22"/>
          <w:szCs w:val="22"/>
        </w:rPr>
      </w:pPr>
    </w:p>
    <w:p w14:paraId="2F3E7097" w14:textId="77777777" w:rsidR="0071185F" w:rsidRPr="0075755D" w:rsidRDefault="0071185F" w:rsidP="00EA6A37">
      <w:pPr>
        <w:pStyle w:val="Textoindependiente"/>
        <w:rPr>
          <w:rFonts w:cs="Arial"/>
          <w:sz w:val="22"/>
          <w:szCs w:val="22"/>
        </w:rPr>
      </w:pPr>
    </w:p>
    <w:p w14:paraId="1110ED3B" w14:textId="77777777" w:rsidR="00EA6A37" w:rsidRPr="0075755D" w:rsidRDefault="00EA6A37" w:rsidP="00EA6A37">
      <w:pPr>
        <w:pStyle w:val="Textoindependiente"/>
        <w:rPr>
          <w:rFonts w:cs="Arial"/>
          <w:sz w:val="22"/>
          <w:szCs w:val="22"/>
        </w:rPr>
      </w:pPr>
      <w:r w:rsidRPr="0075755D">
        <w:rPr>
          <w:rFonts w:cs="Arial"/>
          <w:sz w:val="22"/>
          <w:szCs w:val="22"/>
        </w:rPr>
        <w:t>Cordial saludo,</w:t>
      </w:r>
    </w:p>
    <w:p w14:paraId="1C66D055" w14:textId="77777777" w:rsidR="00EA6A37" w:rsidRDefault="00EA6A37" w:rsidP="00EA6A37">
      <w:pPr>
        <w:pStyle w:val="Textoindependiente"/>
        <w:rPr>
          <w:rFonts w:cs="Arial"/>
          <w:sz w:val="22"/>
          <w:szCs w:val="22"/>
        </w:rPr>
      </w:pPr>
      <w:bookmarkStart w:id="0" w:name="_GoBack"/>
      <w:bookmarkEnd w:id="0"/>
    </w:p>
    <w:p w14:paraId="2F531CFB" w14:textId="2DBDD355" w:rsidR="00EA6A37" w:rsidRDefault="00EA6A37" w:rsidP="00EA6A37">
      <w:pPr>
        <w:pStyle w:val="Textoindependiente"/>
        <w:rPr>
          <w:rFonts w:cs="Arial"/>
          <w:sz w:val="22"/>
          <w:szCs w:val="22"/>
        </w:rPr>
      </w:pPr>
    </w:p>
    <w:p w14:paraId="66612D4E" w14:textId="77777777" w:rsidR="00F0770A" w:rsidRDefault="00F0770A" w:rsidP="00EA6A37">
      <w:pPr>
        <w:pStyle w:val="Textoindependiente"/>
        <w:rPr>
          <w:rFonts w:cs="Arial"/>
          <w:sz w:val="22"/>
          <w:szCs w:val="22"/>
        </w:rPr>
      </w:pPr>
    </w:p>
    <w:p w14:paraId="228B8354" w14:textId="77777777" w:rsidR="00EA6A37" w:rsidRPr="0075755D" w:rsidRDefault="00EA6A37" w:rsidP="00EA6A37">
      <w:pPr>
        <w:pStyle w:val="Textoindependiente"/>
        <w:rPr>
          <w:rFonts w:cs="Arial"/>
          <w:sz w:val="22"/>
          <w:szCs w:val="22"/>
        </w:rPr>
      </w:pPr>
    </w:p>
    <w:p w14:paraId="5D3A058E" w14:textId="77777777" w:rsidR="00EA6A37" w:rsidRDefault="00EA6A37" w:rsidP="00EA6A37">
      <w:pPr>
        <w:pStyle w:val="Textoindependiente"/>
        <w:rPr>
          <w:rFonts w:cs="Arial"/>
          <w:sz w:val="22"/>
          <w:szCs w:val="22"/>
          <w:lang w:val="es-CO"/>
        </w:rPr>
      </w:pPr>
    </w:p>
    <w:p w14:paraId="0B0B1159" w14:textId="73630233" w:rsidR="00EA6A37" w:rsidRPr="00A345AF" w:rsidRDefault="00363277" w:rsidP="00EA6A37">
      <w:pPr>
        <w:pStyle w:val="Textoindependiente"/>
        <w:rPr>
          <w:rFonts w:cs="Arial"/>
          <w:b/>
          <w:sz w:val="22"/>
          <w:szCs w:val="22"/>
          <w:lang w:val="es-CO"/>
        </w:rPr>
      </w:pPr>
      <w:r>
        <w:rPr>
          <w:rFonts w:cs="Arial"/>
          <w:b/>
          <w:sz w:val="22"/>
          <w:szCs w:val="22"/>
          <w:lang w:val="es-CO"/>
        </w:rPr>
        <w:t>CARLOS MARIO RESTREPO MOLINA</w:t>
      </w:r>
    </w:p>
    <w:p w14:paraId="42A53F0D" w14:textId="01735551" w:rsidR="00EA6A37" w:rsidRPr="00A345AF" w:rsidRDefault="00363277" w:rsidP="00EA6A37">
      <w:pPr>
        <w:pStyle w:val="Textoindependiente"/>
        <w:rPr>
          <w:rFonts w:cs="Arial"/>
          <w:b/>
          <w:sz w:val="22"/>
          <w:szCs w:val="22"/>
          <w:lang w:val="es-CO"/>
        </w:rPr>
      </w:pPr>
      <w:r>
        <w:rPr>
          <w:rFonts w:cs="Arial"/>
          <w:b/>
          <w:sz w:val="22"/>
          <w:szCs w:val="22"/>
          <w:lang w:val="es-CO"/>
        </w:rPr>
        <w:t xml:space="preserve">Primer Suplente </w:t>
      </w:r>
      <w:r w:rsidR="00EA6A37" w:rsidRPr="00A345AF">
        <w:rPr>
          <w:rFonts w:cs="Arial"/>
          <w:b/>
          <w:sz w:val="22"/>
          <w:szCs w:val="22"/>
          <w:lang w:val="es-CO"/>
        </w:rPr>
        <w:t>Representante Legal</w:t>
      </w:r>
    </w:p>
    <w:p w14:paraId="27B16492" w14:textId="77777777" w:rsidR="0023634F" w:rsidRPr="004E3354" w:rsidRDefault="0023634F" w:rsidP="00EA6A37">
      <w:pPr>
        <w:rPr>
          <w:lang w:val="es-CO"/>
        </w:rPr>
      </w:pPr>
    </w:p>
    <w:sectPr w:rsidR="0023634F" w:rsidRPr="004E3354" w:rsidSect="001945E6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8E461" w14:textId="77777777" w:rsidR="00D14F44" w:rsidRDefault="00D14F44" w:rsidP="006E61C8">
      <w:r>
        <w:separator/>
      </w:r>
    </w:p>
  </w:endnote>
  <w:endnote w:type="continuationSeparator" w:id="0">
    <w:p w14:paraId="68C33059" w14:textId="77777777" w:rsidR="00D14F44" w:rsidRDefault="00D14F44" w:rsidP="006E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5F441" w14:textId="40BB56BD" w:rsidR="00CD724B" w:rsidRPr="00CD724B" w:rsidRDefault="003B7191" w:rsidP="00ED64E4">
    <w:pPr>
      <w:pStyle w:val="Piedepgina"/>
      <w:jc w:val="center"/>
      <w:rPr>
        <w:rFonts w:ascii="Arial" w:hAnsi="Arial" w:cs="Arial"/>
        <w:color w:val="000000" w:themeColor="text1"/>
        <w:sz w:val="16"/>
        <w:szCs w:val="16"/>
      </w:rPr>
    </w:pPr>
    <w:r w:rsidRPr="00CD724B">
      <w:rPr>
        <w:rFonts w:ascii="Arial" w:hAnsi="Arial" w:cs="Arial"/>
        <w:b/>
        <w:color w:val="000000" w:themeColor="text1"/>
        <w:sz w:val="16"/>
        <w:szCs w:val="16"/>
      </w:rPr>
      <w:t>Codensa S.A</w:t>
    </w:r>
    <w:r w:rsidR="007C039E">
      <w:rPr>
        <w:rFonts w:ascii="Arial" w:hAnsi="Arial" w:cs="Arial"/>
        <w:b/>
        <w:color w:val="000000" w:themeColor="text1"/>
        <w:sz w:val="16"/>
        <w:szCs w:val="16"/>
      </w:rPr>
      <w:t>.</w:t>
    </w:r>
    <w:r w:rsidRPr="00CD724B">
      <w:rPr>
        <w:rFonts w:ascii="Arial" w:hAnsi="Arial" w:cs="Arial"/>
        <w:b/>
        <w:color w:val="000000" w:themeColor="text1"/>
        <w:sz w:val="16"/>
        <w:szCs w:val="16"/>
      </w:rPr>
      <w:t xml:space="preserve"> ESP.</w:t>
    </w:r>
    <w:r w:rsidR="006F3ED7" w:rsidRPr="00CD724B">
      <w:rPr>
        <w:rFonts w:ascii="Arial" w:hAnsi="Arial" w:cs="Arial"/>
        <w:b/>
        <w:color w:val="000000" w:themeColor="text1"/>
        <w:sz w:val="16"/>
        <w:szCs w:val="16"/>
      </w:rPr>
      <w:t xml:space="preserve"> </w:t>
    </w:r>
    <w:r w:rsidR="00252281" w:rsidRPr="00CD724B">
      <w:rPr>
        <w:rFonts w:ascii="Arial" w:hAnsi="Arial" w:cs="Arial"/>
        <w:b/>
        <w:color w:val="000000" w:themeColor="text1"/>
        <w:sz w:val="16"/>
        <w:szCs w:val="16"/>
      </w:rPr>
      <w:t>–</w:t>
    </w:r>
    <w:r w:rsidR="00430037" w:rsidRPr="00CD724B">
      <w:rPr>
        <w:rFonts w:ascii="Arial" w:hAnsi="Arial" w:cs="Arial"/>
        <w:color w:val="000000" w:themeColor="text1"/>
        <w:sz w:val="16"/>
        <w:szCs w:val="16"/>
      </w:rPr>
      <w:t xml:space="preserve"> NIT</w:t>
    </w:r>
    <w:r w:rsidR="00252281" w:rsidRPr="00CD724B">
      <w:rPr>
        <w:rFonts w:ascii="Arial" w:hAnsi="Arial" w:cs="Arial"/>
        <w:color w:val="000000" w:themeColor="text1"/>
        <w:sz w:val="16"/>
        <w:szCs w:val="16"/>
      </w:rPr>
      <w:t>.</w:t>
    </w:r>
    <w:r w:rsidR="00430037" w:rsidRPr="00CD724B">
      <w:rPr>
        <w:rFonts w:ascii="Arial" w:hAnsi="Arial" w:cs="Arial"/>
        <w:color w:val="000000" w:themeColor="text1"/>
        <w:sz w:val="16"/>
        <w:szCs w:val="16"/>
      </w:rPr>
      <w:t xml:space="preserve"> 830.037.248-0 – </w:t>
    </w:r>
    <w:r w:rsidR="00450502" w:rsidRPr="00CD724B">
      <w:rPr>
        <w:rFonts w:ascii="Arial" w:hAnsi="Arial" w:cs="Arial"/>
        <w:color w:val="000000" w:themeColor="text1"/>
        <w:sz w:val="16"/>
        <w:szCs w:val="16"/>
      </w:rPr>
      <w:t>Carrera 13A No. 93</w:t>
    </w:r>
    <w:r w:rsidR="00E20E75">
      <w:rPr>
        <w:rFonts w:ascii="Arial" w:hAnsi="Arial" w:cs="Arial"/>
        <w:color w:val="000000" w:themeColor="text1"/>
        <w:sz w:val="16"/>
        <w:szCs w:val="16"/>
      </w:rPr>
      <w:t xml:space="preserve"> </w:t>
    </w:r>
    <w:r w:rsidR="00450502" w:rsidRPr="00CD724B">
      <w:rPr>
        <w:rFonts w:ascii="Arial" w:hAnsi="Arial" w:cs="Arial"/>
        <w:color w:val="000000" w:themeColor="text1"/>
        <w:sz w:val="16"/>
        <w:szCs w:val="16"/>
      </w:rPr>
      <w:t>-</w:t>
    </w:r>
    <w:r w:rsidR="00E20E75">
      <w:rPr>
        <w:rFonts w:ascii="Arial" w:hAnsi="Arial" w:cs="Arial"/>
        <w:color w:val="000000" w:themeColor="text1"/>
        <w:sz w:val="16"/>
        <w:szCs w:val="16"/>
      </w:rPr>
      <w:t xml:space="preserve"> </w:t>
    </w:r>
    <w:r w:rsidR="00450502" w:rsidRPr="00CD724B">
      <w:rPr>
        <w:rFonts w:ascii="Arial" w:hAnsi="Arial" w:cs="Arial"/>
        <w:color w:val="000000" w:themeColor="text1"/>
        <w:sz w:val="16"/>
        <w:szCs w:val="16"/>
      </w:rPr>
      <w:t>66 – Bo</w:t>
    </w:r>
    <w:r w:rsidR="00ED64E4">
      <w:rPr>
        <w:rFonts w:ascii="Arial" w:hAnsi="Arial" w:cs="Arial"/>
        <w:color w:val="000000" w:themeColor="text1"/>
        <w:sz w:val="16"/>
        <w:szCs w:val="16"/>
      </w:rPr>
      <w:t>gotá, Colombia – C +571 601 6060 – www.enel.com.co</w:t>
    </w:r>
  </w:p>
  <w:p w14:paraId="3B24F31B" w14:textId="77777777" w:rsidR="00CD724B" w:rsidRPr="007D07E3" w:rsidRDefault="00CD724B" w:rsidP="00CD724B">
    <w:pPr>
      <w:pStyle w:val="Piedepgina"/>
      <w:rPr>
        <w:rFonts w:ascii="Arial" w:hAnsi="Arial" w:cs="Arial"/>
        <w:color w:val="404040" w:themeColor="text1" w:themeTint="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879C2" w14:textId="77777777" w:rsidR="00D14F44" w:rsidRDefault="00D14F44" w:rsidP="006E61C8">
      <w:r>
        <w:separator/>
      </w:r>
    </w:p>
  </w:footnote>
  <w:footnote w:type="continuationSeparator" w:id="0">
    <w:p w14:paraId="63C19D3C" w14:textId="77777777" w:rsidR="00D14F44" w:rsidRDefault="00D14F44" w:rsidP="006E6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26591" w14:textId="40ADB75C" w:rsidR="006E61C8" w:rsidRDefault="000B340F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4D91800" wp14:editId="59D7CD64">
              <wp:simplePos x="0" y="0"/>
              <wp:positionH relativeFrom="column">
                <wp:posOffset>-520065</wp:posOffset>
              </wp:positionH>
              <wp:positionV relativeFrom="paragraph">
                <wp:posOffset>120268</wp:posOffset>
              </wp:positionV>
              <wp:extent cx="1028700" cy="571500"/>
              <wp:effectExtent l="0" t="0" r="12700" b="1270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700" cy="5715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rect w14:anchorId="430D57E0" id="Rectangle 2" o:spid="_x0000_s1026" style="position:absolute;margin-left:-40.95pt;margin-top:9.45pt;width:81pt;height: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" fillcolor="white [3212]" stroked="f" strokeweight="1pt"/>
          </w:pict>
        </mc:Fallback>
      </mc:AlternateContent>
    </w:r>
    <w:ins w:id="1" w:author="Kmel Ltda" w:date="2018-08-21T11:49:00Z">
      <w:r w:rsidR="006E61C8">
        <w:rPr>
          <w:noProof/>
          <w:lang w:val="es-CO" w:eastAsia="es-CO"/>
        </w:rPr>
        <w:drawing>
          <wp:anchor distT="0" distB="0" distL="114300" distR="114300" simplePos="0" relativeHeight="251659264" behindDoc="0" locked="0" layoutInCell="1" allowOverlap="1" wp14:anchorId="0C8BF7B2" wp14:editId="70AA1AC3">
            <wp:simplePos x="0" y="0"/>
            <wp:positionH relativeFrom="column">
              <wp:posOffset>4394835</wp:posOffset>
            </wp:positionH>
            <wp:positionV relativeFrom="paragraph">
              <wp:posOffset>-216535</wp:posOffset>
            </wp:positionV>
            <wp:extent cx="1856740" cy="1064895"/>
            <wp:effectExtent l="0" t="0" r="0" b="0"/>
            <wp:wrapSquare wrapText="bothSides"/>
            <wp:docPr id="4" name="Picture 4" descr="../001_LOGOS_NUEVA_MARCA_COLOMBIA/LOGOS_2018/CODENSA/codensa_primario/codensa_primario_CMYK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001_LOGOS_NUEVA_MARCA_COLOMBIA/LOGOS_2018/CODENSA/codensa_primario/codensa_primario_CMYK-01.png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740" cy="106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</w:p>
  <w:p w14:paraId="33AF1BDB" w14:textId="290BB1B8" w:rsidR="006E61C8" w:rsidRDefault="006E61C8">
    <w:pPr>
      <w:pStyle w:val="Encabezado"/>
    </w:pPr>
  </w:p>
  <w:p w14:paraId="5FCC7287" w14:textId="77777777" w:rsidR="006E61C8" w:rsidRDefault="006E61C8">
    <w:pPr>
      <w:pStyle w:val="Encabezado"/>
    </w:pPr>
  </w:p>
  <w:p w14:paraId="41529A4E" w14:textId="77777777" w:rsidR="006E61C8" w:rsidRDefault="006E61C8">
    <w:pPr>
      <w:pStyle w:val="Encabezado"/>
    </w:pPr>
  </w:p>
  <w:p w14:paraId="18F68671" w14:textId="77777777" w:rsidR="006E61C8" w:rsidRDefault="006E61C8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mel Ltda">
    <w15:presenceInfo w15:providerId="Windows Live" w15:userId="3f6717a68f33ff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C8"/>
    <w:rsid w:val="000001DE"/>
    <w:rsid w:val="000815AD"/>
    <w:rsid w:val="0009568F"/>
    <w:rsid w:val="000B340F"/>
    <w:rsid w:val="00191BF0"/>
    <w:rsid w:val="001945E6"/>
    <w:rsid w:val="00196031"/>
    <w:rsid w:val="001D4881"/>
    <w:rsid w:val="0023634F"/>
    <w:rsid w:val="00252281"/>
    <w:rsid w:val="00263839"/>
    <w:rsid w:val="00363277"/>
    <w:rsid w:val="003B7191"/>
    <w:rsid w:val="00424C25"/>
    <w:rsid w:val="00430037"/>
    <w:rsid w:val="00450502"/>
    <w:rsid w:val="0046762E"/>
    <w:rsid w:val="004E3354"/>
    <w:rsid w:val="0058326A"/>
    <w:rsid w:val="005F4F16"/>
    <w:rsid w:val="00677985"/>
    <w:rsid w:val="0069082C"/>
    <w:rsid w:val="006E61C8"/>
    <w:rsid w:val="006F0A46"/>
    <w:rsid w:val="006F3ED7"/>
    <w:rsid w:val="0071185F"/>
    <w:rsid w:val="00756935"/>
    <w:rsid w:val="007916D8"/>
    <w:rsid w:val="007C039E"/>
    <w:rsid w:val="007D07E3"/>
    <w:rsid w:val="007E03B5"/>
    <w:rsid w:val="007E5136"/>
    <w:rsid w:val="008C5109"/>
    <w:rsid w:val="00A22000"/>
    <w:rsid w:val="00B66159"/>
    <w:rsid w:val="00C83695"/>
    <w:rsid w:val="00C84853"/>
    <w:rsid w:val="00CD724B"/>
    <w:rsid w:val="00D14F44"/>
    <w:rsid w:val="00D61616"/>
    <w:rsid w:val="00E20E75"/>
    <w:rsid w:val="00E25D3E"/>
    <w:rsid w:val="00EA6A37"/>
    <w:rsid w:val="00ED64E4"/>
    <w:rsid w:val="00F0770A"/>
    <w:rsid w:val="00F1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E95EC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E03B5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E61C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E61C8"/>
  </w:style>
  <w:style w:type="paragraph" w:styleId="Piedepgina">
    <w:name w:val="footer"/>
    <w:basedOn w:val="Normal"/>
    <w:link w:val="PiedepginaCar"/>
    <w:uiPriority w:val="99"/>
    <w:unhideWhenUsed/>
    <w:rsid w:val="006E61C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E61C8"/>
  </w:style>
  <w:style w:type="character" w:styleId="Hipervnculo">
    <w:name w:val="Hyperlink"/>
    <w:basedOn w:val="Fuentedeprrafopredeter"/>
    <w:uiPriority w:val="99"/>
    <w:unhideWhenUsed/>
    <w:rsid w:val="00450502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D724B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rsid w:val="007E03B5"/>
    <w:rPr>
      <w:rFonts w:ascii="Arial" w:eastAsia="Times New Roman" w:hAnsi="Arial" w:cs="Arial"/>
      <w:b/>
      <w:bCs/>
      <w:kern w:val="32"/>
      <w:sz w:val="32"/>
      <w:szCs w:val="32"/>
      <w:lang w:val="es-ES_tradnl" w:eastAsia="es-ES"/>
    </w:rPr>
  </w:style>
  <w:style w:type="paragraph" w:styleId="Textoindependiente">
    <w:name w:val="Body Text"/>
    <w:basedOn w:val="Normal"/>
    <w:link w:val="TextoindependienteCar"/>
    <w:rsid w:val="007E03B5"/>
    <w:pPr>
      <w:jc w:val="both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E03B5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603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60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3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beeaf772e1e40e6b6cc7c11abe64d22 xmlns="71cdaacb-cc8f-4aa3-8e8c-ebe912e324b4">
      <Terms xmlns="http://schemas.microsoft.com/office/infopath/2007/PartnerControls"/>
    </ibeeaf772e1e40e6b6cc7c11abe64d22>
    <meb823d37979467993c3b0d962dae487 xmlns="71cdaacb-cc8f-4aa3-8e8c-ebe912e324b4">
      <Terms xmlns="http://schemas.microsoft.com/office/infopath/2007/PartnerControls"/>
    </meb823d37979467993c3b0d962dae487>
    <h450204c7fa243bd8711449fd1fa9b44 xmlns="71cdaacb-cc8f-4aa3-8e8c-ebe912e324b4">
      <Terms xmlns="http://schemas.microsoft.com/office/infopath/2007/PartnerControls"/>
    </h450204c7fa243bd8711449fd1fa9b44>
    <bd6037fdd9344ed29812faae7fc77a1b xmlns="71cdaacb-cc8f-4aa3-8e8c-ebe912e324b4">
      <Terms xmlns="http://schemas.microsoft.com/office/infopath/2007/PartnerControls"/>
    </bd6037fdd9344ed29812faae7fc77a1b>
    <TranslationLinks xmlns="71cdaacb-cc8f-4aa3-8e8c-ebe912e324b4">[{ "language": "English", "url": "" },{ "language": "Greek", "url": "" },{ "language": "Italian", "url": "" },{ "language": "Portuguese", "url": "" },{ "language": "Romanian", "url": "" },{ "language": "Russian", "url": "" },{ "language": "Spanish", "url": "" }]</TranslationLinks>
    <pefb40b9bb15411ab83f64ce030c29df xmlns="71cdaacb-cc8f-4aa3-8e8c-ebe912e324b4">
      <Terms xmlns="http://schemas.microsoft.com/office/infopath/2007/PartnerControls"/>
    </pefb40b9bb15411ab83f64ce030c29df>
    <VariationsItemGroupID xmlns="http://schemas.microsoft.com/sharepoint/v3">5633ced6-0a7b-4442-a793-80e95512fce1</VariationsItemGroupID>
    <a6319031e1f74a60ad16e231431bf966 xmlns="71cdaacb-cc8f-4aa3-8e8c-ebe912e324b4">
      <Terms xmlns="http://schemas.microsoft.com/office/infopath/2007/PartnerControls"/>
    </a6319031e1f74a60ad16e231431bf966>
    <EnelIntranetSection xmlns="71cdaacb-cc8f-4aa3-8e8c-ebe912e324b4">
      <Value>Documents</Value>
    </EnelIntranetSection>
    <n16527a527464e0cbda3992df83c78f7 xmlns="71cdaacb-cc8f-4aa3-8e8c-ebe912e324b4">
      <Terms xmlns="http://schemas.microsoft.com/office/infopath/2007/PartnerControls"/>
    </n16527a527464e0cbda3992df83c78f7>
    <TaxCatchAll xmlns="71cdaacb-cc8f-4aa3-8e8c-ebe912e324b4"/>
    <h94a3c5900fc439ca290b66aed18abfb xmlns="71cdaacb-cc8f-4aa3-8e8c-ebe912e324b4">
      <Terms xmlns="http://schemas.microsoft.com/office/infopath/2007/PartnerControls"/>
    </h94a3c5900fc439ca290b66aed18abfb>
    <n84d0f1c9b9b444e9093e9d7e9b128af xmlns="71cdaacb-cc8f-4aa3-8e8c-ebe912e324b4">
      <Terms xmlns="http://schemas.microsoft.com/office/infopath/2007/PartnerControls"/>
    </n84d0f1c9b9b444e9093e9d7e9b128af>
    <EnelAuthor xmlns="71cdaacb-cc8f-4aa3-8e8c-ebe912e324b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Content Type" ma:contentTypeID="0x01010059A9BF5756C95445904C4E7FE6341802000F3579028F817D409FC42A8205E5C2CF" ma:contentTypeVersion="17" ma:contentTypeDescription="Creare un nuovo documento." ma:contentTypeScope="" ma:versionID="9e7f3acbcf8b436127ad8da0f7831bbd">
  <xsd:schema xmlns:xsd="http://www.w3.org/2001/XMLSchema" xmlns:xs="http://www.w3.org/2001/XMLSchema" xmlns:p="http://schemas.microsoft.com/office/2006/metadata/properties" xmlns:ns1="http://schemas.microsoft.com/sharepoint/v3" xmlns:ns2="71cdaacb-cc8f-4aa3-8e8c-ebe912e324b4" targetNamespace="http://schemas.microsoft.com/office/2006/metadata/properties" ma:root="true" ma:fieldsID="f86765c92f99c61379c75134d39554f8" ns1:_="" ns2:_="">
    <xsd:import namespace="http://schemas.microsoft.com/sharepoint/v3"/>
    <xsd:import namespace="71cdaacb-cc8f-4aa3-8e8c-ebe912e324b4"/>
    <xsd:element name="properties">
      <xsd:complexType>
        <xsd:sequence>
          <xsd:element name="documentManagement">
            <xsd:complexType>
              <xsd:all>
                <xsd:element ref="ns2:n16527a527464e0cbda3992df83c78f7" minOccurs="0"/>
                <xsd:element ref="ns2:TaxCatchAll" minOccurs="0"/>
                <xsd:element ref="ns2:TaxCatchAllLabel" minOccurs="0"/>
                <xsd:element ref="ns2:h94a3c5900fc439ca290b66aed18abfb" minOccurs="0"/>
                <xsd:element ref="ns2:pefb40b9bb15411ab83f64ce030c29df" minOccurs="0"/>
                <xsd:element ref="ns2:ibeeaf772e1e40e6b6cc7c11abe64d22" minOccurs="0"/>
                <xsd:element ref="ns2:h450204c7fa243bd8711449fd1fa9b44" minOccurs="0"/>
                <xsd:element ref="ns2:a6319031e1f74a60ad16e231431bf966" minOccurs="0"/>
                <xsd:element ref="ns2:n84d0f1c9b9b444e9093e9d7e9b128af" minOccurs="0"/>
                <xsd:element ref="ns2:EnelAuthor" minOccurs="0"/>
                <xsd:element ref="ns2:TranslationLinks" minOccurs="0"/>
                <xsd:element ref="ns2:bd6037fdd9344ed29812faae7fc77a1b" minOccurs="0"/>
                <xsd:element ref="ns1:VariationsItemGroupID" minOccurs="0"/>
                <xsd:element ref="ns2:meb823d37979467993c3b0d962dae487" minOccurs="0"/>
                <xsd:element ref="ns2:EnelIntranetSe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VariationsItemGroupID" ma:index="28" nillable="true" ma:displayName="Item Group ID" ma:description="" ma:hidden="true" ma:internalName="VariationsItemGroupID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daacb-cc8f-4aa3-8e8c-ebe912e324b4" elementFormDefault="qualified">
    <xsd:import namespace="http://schemas.microsoft.com/office/2006/documentManagement/types"/>
    <xsd:import namespace="http://schemas.microsoft.com/office/infopath/2007/PartnerControls"/>
    <xsd:element name="n16527a527464e0cbda3992df83c78f7" ma:index="8" nillable="true" ma:taxonomy="true" ma:internalName="n16527a527464e0cbda3992df83c78f7" ma:taxonomyFieldName="DocumentType" ma:displayName="DocumentType" ma:fieldId="{716527a5-2746-4e0c-bda3-992df83c78f7}" ma:sspId="b0ebcfdb-5a10-4bd0-9bbd-e16fd0210bf3" ma:termSetId="63ee992d-8347-4431-91fe-f9a86139c5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6b4a3dd5-f827-4fc0-9297-e7eb91f5b803}" ma:internalName="TaxCatchAll" ma:showField="CatchAllData" ma:web="71cdaacb-cc8f-4aa3-8e8c-ebe912e324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6b4a3dd5-f827-4fc0-9297-e7eb91f5b803}" ma:internalName="TaxCatchAllLabel" ma:readOnly="true" ma:showField="CatchAllDataLabel" ma:web="71cdaacb-cc8f-4aa3-8e8c-ebe912e324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94a3c5900fc439ca290b66aed18abfb" ma:index="12" nillable="true" ma:taxonomy="true" ma:internalName="h94a3c5900fc439ca290b66aed18abfb" ma:taxonomyFieldName="Perimeter" ma:displayName="Perimeter" ma:readOnly="false" ma:fieldId="{194a3c59-00fc-439c-a290-b66aed18abfb}" ma:sspId="b0ebcfdb-5a10-4bd0-9bbd-e16fd0210bf3" ma:termSetId="30cf7753-489e-455b-aaf3-4313a8b7621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efb40b9bb15411ab83f64ce030c29df" ma:index="14" nillable="true" ma:taxonomy="true" ma:internalName="pefb40b9bb15411ab83f64ce030c29df" ma:taxonomyFieldName="StaffFunction" ma:displayName="StaffFunction" ma:fieldId="{9efb40b9-bb15-411a-b83f-64ce030c29df}" ma:taxonomyMulti="true" ma:sspId="b0ebcfdb-5a10-4bd0-9bbd-e16fd0210bf3" ma:termSetId="44f0e255-6bec-4d6f-a78f-f47a0831ef6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beeaf772e1e40e6b6cc7c11abe64d22" ma:index="16" nillable="true" ma:taxonomy="true" ma:internalName="ibeeaf772e1e40e6b6cc7c11abe64d22" ma:taxonomyFieldName="ServiceFunction" ma:displayName="ServiceFunction" ma:fieldId="{2beeaf77-2e1e-40e6-b6cc-7c11abe64d22}" ma:taxonomyMulti="true" ma:sspId="b0ebcfdb-5a10-4bd0-9bbd-e16fd0210bf3" ma:termSetId="916585d9-36b6-4c62-b36a-f34d5006674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50204c7fa243bd8711449fd1fa9b44" ma:index="18" nillable="true" ma:taxonomy="true" ma:internalName="h450204c7fa243bd8711449fd1fa9b44" ma:taxonomyFieldName="BusinessLine" ma:displayName="BusinessLine" ma:fieldId="{1450204c-7fa2-43bd-8711-449fd1fa9b44}" ma:taxonomyMulti="true" ma:sspId="b0ebcfdb-5a10-4bd0-9bbd-e16fd0210bf3" ma:termSetId="fda22e3d-2308-4654-910f-b0838404b78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319031e1f74a60ad16e231431bf966" ma:index="20" nillable="true" ma:taxonomy="true" ma:internalName="a6319031e1f74a60ad16e231431bf966" ma:taxonomyFieldName="EnelLanguage" ma:displayName="EnelLanguage" ma:fieldId="{a6319031-e1f7-4a60-ad16-e231431bf966}" ma:sspId="b0ebcfdb-5a10-4bd0-9bbd-e16fd0210bf3" ma:termSetId="b68167bc-7c0c-485c-b76b-e60dad0d3df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84d0f1c9b9b444e9093e9d7e9b128af" ma:index="22" nillable="true" ma:taxonomy="true" ma:internalName="n84d0f1c9b9b444e9093e9d7e9b128af" ma:taxonomyFieldName="Tags" ma:displayName="Tags" ma:fieldId="{784d0f1c-9b9b-444e-9093-e9d7e9b128af}" ma:taxonomyMulti="true" ma:sspId="b0ebcfdb-5a10-4bd0-9bbd-e16fd0210bf3" ma:termSetId="cc6f5bc3-19bb-4c97-af60-47ee807d160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EnelAuthor" ma:index="24" nillable="true" ma:displayName="EnelAuthor" ma:internalName="EnelAuthor">
      <xsd:simpleType>
        <xsd:restriction base="dms:Text"/>
      </xsd:simpleType>
    </xsd:element>
    <xsd:element name="TranslationLinks" ma:index="25" nillable="true" ma:displayName="TranslationLinks" ma:internalName="TranslationLinks">
      <xsd:simpleType>
        <xsd:restriction base="dms:Note"/>
      </xsd:simpleType>
    </xsd:element>
    <xsd:element name="bd6037fdd9344ed29812faae7fc77a1b" ma:index="26" nillable="true" ma:taxonomy="true" ma:internalName="bd6037fdd9344ed29812faae7fc77a1b" ma:taxonomyFieldName="Country" ma:displayName="Country" ma:fieldId="{bd6037fd-d934-4ed2-9812-faae7fc77a1b}" ma:taxonomyMulti="true" ma:sspId="b0ebcfdb-5a10-4bd0-9bbd-e16fd0210bf3" ma:termSetId="c0c59788-590a-4c34-ad27-0abdeada5e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b823d37979467993c3b0d962dae487" ma:index="29" nillable="true" ma:taxonomy="true" ma:internalName="meb823d37979467993c3b0d962dae487" ma:taxonomyFieldName="EnelExtraMatrixTags" ma:displayName="EnelExtraMatrixTags" ma:fieldId="{6eb823d3-7979-4679-93c3-b0d962dae487}" ma:taxonomyMulti="true" ma:sspId="b0ebcfdb-5a10-4bd0-9bbd-e16fd0210bf3" ma:termSetId="9b6a3409-dbf3-456f-a5a5-c531bd675a3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nelIntranetSection" ma:index="31" nillable="true" ma:displayName="EnelIntranetSection" ma:internalName="EnelIntranetSec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el World"/>
                    <xsd:enumeration value="News"/>
                    <xsd:enumeration value="My Enel"/>
                    <xsd:enumeration value="App&amp;Tools"/>
                    <xsd:enumeration value="Document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5E13F4-11F8-48BC-AFF6-FB65F0C8018E}">
  <ds:schemaRefs>
    <ds:schemaRef ds:uri="http://schemas.openxmlformats.org/package/2006/metadata/core-properties"/>
    <ds:schemaRef ds:uri="http://schemas.microsoft.com/sharepoint/v3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71cdaacb-cc8f-4aa3-8e8c-ebe912e324b4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BBF3F28-C625-41FB-A4F0-11812A8563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cdaacb-cc8f-4aa3-8e8c-ebe912e324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B2CB1D-9182-447D-A8C0-01B437092A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125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Nuevo membrete Codensa</vt:lpstr>
      <vt:lpstr/>
    </vt:vector>
  </TitlesOfParts>
  <Company>Enel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Nuevo membrete Codensa</dc:title>
  <dc:subject/>
  <dc:creator>Kmel Ltda</dc:creator>
  <cp:keywords/>
  <dc:description/>
  <cp:lastModifiedBy>Amezquita Ortiz, Angela Liliana, Enel Colombia</cp:lastModifiedBy>
  <cp:revision>17</cp:revision>
  <cp:lastPrinted>2019-07-29T21:56:00Z</cp:lastPrinted>
  <dcterms:created xsi:type="dcterms:W3CDTF">2018-10-25T14:15:00Z</dcterms:created>
  <dcterms:modified xsi:type="dcterms:W3CDTF">2019-09-02T19:44:00Z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0x01010059A9BF5756C95445904C4E7FE6341802000F3579028F817D409FC42A8205E5C2CF</vt:lpwstr>
  </property>
  <property fmtid="{D5CDD505-2E9C-101B-9397-08002B2CF9AE}" pid="3" name="EnelLanguage">
    <vt:lpwstr/>
  </property>
  <property fmtid="{D5CDD505-2E9C-101B-9397-08002B2CF9AE}" pid="4" name="BusinessLine">
    <vt:lpwstr/>
  </property>
  <property fmtid="{D5CDD505-2E9C-101B-9397-08002B2CF9AE}" pid="5" name="Tags">
    <vt:lpwstr/>
  </property>
  <property fmtid="{D5CDD505-2E9C-101B-9397-08002B2CF9AE}" pid="6" name="Perimeter">
    <vt:lpwstr/>
  </property>
  <property fmtid="{D5CDD505-2E9C-101B-9397-08002B2CF9AE}" pid="7" name="EnelExtraMatrixTags">
    <vt:lpwstr/>
  </property>
  <property fmtid="{D5CDD505-2E9C-101B-9397-08002B2CF9AE}" pid="8" name="StaffFunction">
    <vt:lpwstr/>
  </property>
  <property fmtid="{D5CDD505-2E9C-101B-9397-08002B2CF9AE}" pid="9" name="ServiceFunction">
    <vt:lpwstr/>
  </property>
  <property fmtid="{D5CDD505-2E9C-101B-9397-08002B2CF9AE}" pid="10" name="Country">
    <vt:lpwstr/>
  </property>
  <property fmtid="{D5CDD505-2E9C-101B-9397-08002B2CF9AE}" pid="11" name="DocumentType">
    <vt:lpwstr/>
  </property>
</Properties>
</file>